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C18594" w14:textId="1AC3BA49" w:rsidR="366736C9" w:rsidRDefault="366736C9" w:rsidP="5C035FCB">
      <w:pPr>
        <w:spacing w:after="0"/>
        <w:ind w:left="4395" w:firstLine="708"/>
        <w:rPr>
          <w:rFonts w:ascii="Segoe UI" w:eastAsia="Segoe UI" w:hAnsi="Segoe UI" w:cs="Segoe UI"/>
          <w:color w:val="000000"/>
          <w:sz w:val="22"/>
        </w:rPr>
      </w:pPr>
      <w:r w:rsidRPr="5C035FCB">
        <w:rPr>
          <w:rFonts w:ascii="Segoe UI" w:eastAsia="Segoe UI" w:hAnsi="Segoe UI" w:cs="Segoe UI"/>
          <w:b/>
          <w:bCs/>
          <w:color w:val="000000"/>
          <w:sz w:val="22"/>
        </w:rPr>
        <w:t>AUTORITE DE LA CONCURRENCE</w:t>
      </w:r>
    </w:p>
    <w:p w14:paraId="399E6F85" w14:textId="7D84EE69" w:rsidR="366736C9" w:rsidRDefault="366736C9" w:rsidP="5C035FCB">
      <w:pPr>
        <w:spacing w:after="0"/>
        <w:ind w:left="5103"/>
        <w:rPr>
          <w:rFonts w:ascii="Segoe UI" w:eastAsia="Segoe UI" w:hAnsi="Segoe UI" w:cs="Segoe UI"/>
          <w:color w:val="000000"/>
          <w:sz w:val="22"/>
        </w:rPr>
      </w:pPr>
      <w:r w:rsidRPr="5C035FCB">
        <w:rPr>
          <w:rFonts w:ascii="Segoe UI" w:eastAsia="Segoe UI" w:hAnsi="Segoe UI" w:cs="Segoe UI"/>
          <w:b/>
          <w:bCs/>
          <w:color w:val="000000"/>
          <w:sz w:val="22"/>
        </w:rPr>
        <w:t>11 rue de l’Echelle</w:t>
      </w:r>
    </w:p>
    <w:p w14:paraId="65EFE5F2" w14:textId="40AD352A" w:rsidR="366736C9" w:rsidRDefault="366736C9" w:rsidP="5C035FCB">
      <w:pPr>
        <w:spacing w:after="0"/>
        <w:ind w:left="5103"/>
        <w:rPr>
          <w:rFonts w:ascii="Segoe UI" w:eastAsia="Segoe UI" w:hAnsi="Segoe UI" w:cs="Segoe UI"/>
          <w:color w:val="000000"/>
          <w:sz w:val="22"/>
        </w:rPr>
      </w:pPr>
      <w:r w:rsidRPr="5C035FCB">
        <w:rPr>
          <w:rFonts w:ascii="Segoe UI" w:eastAsia="Segoe UI" w:hAnsi="Segoe UI" w:cs="Segoe UI"/>
          <w:b/>
          <w:bCs/>
          <w:color w:val="000000"/>
          <w:sz w:val="22"/>
        </w:rPr>
        <w:t>75001 Paris</w:t>
      </w:r>
    </w:p>
    <w:p w14:paraId="2FF8230E" w14:textId="0024EED0" w:rsidR="5C035FCB" w:rsidRDefault="5C035FCB" w:rsidP="5C035FCB"/>
    <w:p w14:paraId="3432898E" w14:textId="77777777" w:rsidR="00263E9D" w:rsidRDefault="00263E9D" w:rsidP="5C035FCB"/>
    <w:p w14:paraId="0855BF9F" w14:textId="77777777" w:rsidR="00263E9D" w:rsidRDefault="00263E9D" w:rsidP="5C035FCB"/>
    <w:p w14:paraId="3B53D382" w14:textId="77777777" w:rsidR="00263E9D" w:rsidRDefault="00263E9D" w:rsidP="5C035FCB"/>
    <w:p w14:paraId="26E16B67" w14:textId="77777777" w:rsidR="00263E9D" w:rsidRPr="00EB3F07" w:rsidRDefault="00263E9D" w:rsidP="5C035FCB">
      <w:pPr>
        <w:rPr>
          <w:rFonts w:ascii="Avenir Next LT Pro" w:hAnsi="Avenir Next LT Pro"/>
          <w:rPrChange w:id="0" w:author="Guillaume VICAIRE" w:date="2025-06-04T16:58:00Z" w16du:dateUtc="2025-06-04T14:58:00Z">
            <w:rPr/>
          </w:rPrChange>
        </w:rPr>
      </w:pPr>
    </w:p>
    <w:p w14:paraId="6DE3A88A" w14:textId="0EA0E1B8" w:rsidR="42D02C34" w:rsidRPr="00EB3F07" w:rsidRDefault="42D02C34" w:rsidP="0442545F">
      <w:pPr>
        <w:spacing w:after="0"/>
        <w:rPr>
          <w:rFonts w:ascii="Avenir Next LT Pro" w:eastAsia="Be Vietnam Pro" w:hAnsi="Avenir Next LT Pro" w:cs="Times New Roman"/>
          <w:color w:val="000000"/>
          <w:sz w:val="22"/>
          <w:rPrChange w:id="1" w:author="Guillaume VICAIRE" w:date="2025-06-04T16:58:00Z" w16du:dateUtc="2025-06-04T14:58:00Z">
            <w:rPr>
              <w:rFonts w:eastAsia="Be Vietnam Pro" w:cs="Be Vietnam Pro"/>
              <w:color w:val="000000"/>
              <w:sz w:val="22"/>
            </w:rPr>
          </w:rPrChange>
        </w:rPr>
      </w:pPr>
      <w:r w:rsidRPr="00EB3F07">
        <w:rPr>
          <w:rFonts w:ascii="Avenir Next LT Pro" w:eastAsia="Be Vietnam Pro" w:hAnsi="Avenir Next LT Pro" w:cs="Times New Roman"/>
          <w:b/>
          <w:bCs/>
          <w:i/>
          <w:iCs/>
          <w:color w:val="000000"/>
          <w:sz w:val="22"/>
          <w:rPrChange w:id="2" w:author="Guillaume VICAIRE" w:date="2025-06-04T16:58:00Z" w16du:dateUtc="2025-06-04T14:58:00Z">
            <w:rPr>
              <w:rFonts w:eastAsia="Be Vietnam Pro" w:cs="Be Vietnam Pro"/>
              <w:b/>
              <w:bCs/>
              <w:i/>
              <w:iCs/>
              <w:color w:val="000000"/>
              <w:sz w:val="22"/>
            </w:rPr>
          </w:rPrChange>
        </w:rPr>
        <w:t>A l’attention de Mesdames et Monsieur les Rapporteurs :</w:t>
      </w:r>
    </w:p>
    <w:p w14:paraId="4BBEA835" w14:textId="10980AF0" w:rsidR="42D02C34" w:rsidRPr="00EB3F07" w:rsidRDefault="42D02C34" w:rsidP="0442545F">
      <w:pPr>
        <w:spacing w:after="0"/>
        <w:jc w:val="both"/>
        <w:rPr>
          <w:rFonts w:ascii="Avenir Next LT Pro" w:eastAsia="Be Vietnam Pro" w:hAnsi="Avenir Next LT Pro" w:cs="Times New Roman"/>
          <w:color w:val="000000"/>
          <w:sz w:val="22"/>
          <w:rPrChange w:id="3" w:author="Guillaume VICAIRE" w:date="2025-06-04T16:58:00Z" w16du:dateUtc="2025-06-04T14:58:00Z">
            <w:rPr>
              <w:rFonts w:eastAsia="Be Vietnam Pro" w:cs="Be Vietnam Pro"/>
              <w:color w:val="000000"/>
              <w:sz w:val="22"/>
            </w:rPr>
          </w:rPrChange>
        </w:rPr>
      </w:pPr>
      <w:r w:rsidRPr="00EB3F07">
        <w:rPr>
          <w:rFonts w:ascii="Avenir Next LT Pro" w:eastAsia="Be Vietnam Pro" w:hAnsi="Avenir Next LT Pro" w:cs="Times New Roman"/>
          <w:b/>
          <w:bCs/>
          <w:i/>
          <w:iCs/>
          <w:color w:val="000000"/>
          <w:sz w:val="22"/>
          <w:rPrChange w:id="4" w:author="Guillaume VICAIRE" w:date="2025-06-04T16:58:00Z" w16du:dateUtc="2025-06-04T14:58:00Z">
            <w:rPr>
              <w:rFonts w:eastAsia="Be Vietnam Pro" w:cs="Be Vietnam Pro"/>
              <w:b/>
              <w:bCs/>
              <w:i/>
              <w:iCs/>
              <w:color w:val="000000"/>
              <w:sz w:val="22"/>
            </w:rPr>
          </w:rPrChange>
        </w:rPr>
        <w:t>Madame Manon Durand, Monsieur Guénolé Le Ber et Madame Hélène Messmer,</w:t>
      </w:r>
      <w:r w:rsidRPr="00EB3F07">
        <w:rPr>
          <w:rFonts w:ascii="Avenir Next LT Pro" w:eastAsia="Be Vietnam Pro" w:hAnsi="Avenir Next LT Pro" w:cs="Times New Roman"/>
          <w:b/>
          <w:bCs/>
          <w:color w:val="000000"/>
          <w:sz w:val="22"/>
          <w:rPrChange w:id="5" w:author="Guillaume VICAIRE" w:date="2025-06-04T16:58:00Z" w16du:dateUtc="2025-06-04T14:58:00Z">
            <w:rPr>
              <w:rFonts w:eastAsia="Be Vietnam Pro" w:cs="Be Vietnam Pro"/>
              <w:b/>
              <w:bCs/>
              <w:color w:val="000000"/>
              <w:sz w:val="22"/>
            </w:rPr>
          </w:rPrChange>
        </w:rPr>
        <w:t xml:space="preserve"> </w:t>
      </w:r>
    </w:p>
    <w:p w14:paraId="6D87C5BC" w14:textId="2765D5B7" w:rsidR="5C035FCB" w:rsidRPr="00EB3F07" w:rsidRDefault="5C035FCB" w:rsidP="0442545F">
      <w:pPr>
        <w:rPr>
          <w:rFonts w:ascii="Avenir Next LT Pro" w:eastAsia="Be Vietnam Pro" w:hAnsi="Avenir Next LT Pro" w:cs="Times New Roman"/>
          <w:color w:val="8B8B8B"/>
          <w:sz w:val="22"/>
          <w:rPrChange w:id="6" w:author="Guillaume VICAIRE" w:date="2025-06-04T16:58:00Z" w16du:dateUtc="2025-06-04T14:58:00Z">
            <w:rPr>
              <w:rFonts w:eastAsia="Be Vietnam Pro" w:cs="Be Vietnam Pro"/>
              <w:color w:val="8B8B8B"/>
              <w:sz w:val="22"/>
            </w:rPr>
          </w:rPrChange>
        </w:rPr>
      </w:pPr>
    </w:p>
    <w:p w14:paraId="1D0DA725" w14:textId="275BB895" w:rsidR="42D02C34" w:rsidRPr="00EB3F07" w:rsidRDefault="42D02C34" w:rsidP="0442545F">
      <w:pPr>
        <w:rPr>
          <w:rFonts w:ascii="Avenir Next LT Pro" w:eastAsia="Be Vietnam Pro" w:hAnsi="Avenir Next LT Pro" w:cs="Times New Roman"/>
          <w:color w:val="000000"/>
          <w:sz w:val="22"/>
          <w:rPrChange w:id="7" w:author="Guillaume VICAIRE" w:date="2025-06-04T16:58:00Z" w16du:dateUtc="2025-06-04T14:58:00Z">
            <w:rPr>
              <w:rFonts w:eastAsia="Be Vietnam Pro" w:cs="Be Vietnam Pro"/>
              <w:color w:val="000000"/>
              <w:sz w:val="22"/>
            </w:rPr>
          </w:rPrChange>
        </w:rPr>
      </w:pPr>
      <w:r w:rsidRPr="00EB3F07">
        <w:rPr>
          <w:rFonts w:ascii="Avenir Next LT Pro" w:eastAsia="Be Vietnam Pro" w:hAnsi="Avenir Next LT Pro" w:cs="Times New Roman"/>
          <w:b/>
          <w:bCs/>
          <w:smallCaps/>
          <w:color w:val="000000"/>
          <w:sz w:val="22"/>
          <w:rPrChange w:id="8" w:author="Guillaume VICAIRE" w:date="2025-06-04T16:58:00Z" w16du:dateUtc="2025-06-04T14:58:00Z">
            <w:rPr>
              <w:rFonts w:eastAsia="Be Vietnam Pro" w:cs="Be Vietnam Pro"/>
              <w:b/>
              <w:bCs/>
              <w:smallCaps/>
              <w:color w:val="000000"/>
              <w:sz w:val="22"/>
            </w:rPr>
          </w:rPrChange>
        </w:rPr>
        <w:t>Transmis par courriers électroniques :</w:t>
      </w:r>
      <w:r w:rsidRPr="00EB3F07">
        <w:rPr>
          <w:rFonts w:ascii="Avenir Next LT Pro" w:eastAsia="Be Vietnam Pro" w:hAnsi="Avenir Next LT Pro" w:cs="Times New Roman"/>
          <w:b/>
          <w:bCs/>
          <w:color w:val="000000"/>
          <w:sz w:val="22"/>
          <w:rPrChange w:id="9" w:author="Guillaume VICAIRE" w:date="2025-06-04T16:58:00Z" w16du:dateUtc="2025-06-04T14:58:00Z">
            <w:rPr>
              <w:rFonts w:eastAsia="Be Vietnam Pro" w:cs="Be Vietnam Pro"/>
              <w:b/>
              <w:bCs/>
              <w:color w:val="000000"/>
              <w:sz w:val="22"/>
            </w:rPr>
          </w:rPrChange>
        </w:rPr>
        <w:t xml:space="preserve"> </w:t>
      </w:r>
    </w:p>
    <w:p w14:paraId="67D97F75" w14:textId="70CE83FB" w:rsidR="42D02C34" w:rsidRPr="00EB3F07" w:rsidRDefault="42D02C34" w:rsidP="0442545F">
      <w:pPr>
        <w:rPr>
          <w:rFonts w:ascii="Avenir Next LT Pro" w:eastAsia="Be Vietnam Pro" w:hAnsi="Avenir Next LT Pro" w:cs="Times New Roman"/>
          <w:color w:val="000000"/>
          <w:sz w:val="22"/>
          <w:rPrChange w:id="10" w:author="Guillaume VICAIRE" w:date="2025-06-04T16:58:00Z" w16du:dateUtc="2025-06-04T14:58:00Z">
            <w:rPr>
              <w:rFonts w:eastAsia="Be Vietnam Pro" w:cs="Be Vietnam Pro"/>
              <w:color w:val="000000"/>
              <w:sz w:val="22"/>
            </w:rPr>
          </w:rPrChange>
        </w:rPr>
      </w:pPr>
      <w:r w:rsidRPr="00EB3F07">
        <w:rPr>
          <w:rFonts w:ascii="Avenir Next LT Pro" w:hAnsi="Avenir Next LT Pro" w:cs="Times New Roman"/>
          <w:sz w:val="22"/>
          <w:rPrChange w:id="11" w:author="Guillaume VICAIRE" w:date="2025-06-04T16:58:00Z" w16du:dateUtc="2025-06-04T14:58:00Z">
            <w:rPr/>
          </w:rPrChange>
        </w:rPr>
        <w:fldChar w:fldCharType="begin"/>
      </w:r>
      <w:r w:rsidRPr="00EB3F07">
        <w:rPr>
          <w:rFonts w:ascii="Avenir Next LT Pro" w:hAnsi="Avenir Next LT Pro" w:cs="Times New Roman"/>
          <w:sz w:val="22"/>
          <w:rPrChange w:id="12" w:author="Guillaume VICAIRE" w:date="2025-06-04T16:58:00Z" w16du:dateUtc="2025-06-04T14:58:00Z">
            <w:rPr/>
          </w:rPrChange>
        </w:rPr>
        <w:instrText>HYPERLINK "https://encoded-592c9deb-987b-4562-aa3c-9fa3d37d83e9.uri/mailto%3amanon.durand%40autoritedelaconcurrence.fr%3bguenole.le-ber%40autoritedelaconcurrence.fr%3bhelene.messmer%40autoritedelaconcurrence.fr%3bsandrine.bourgoin-bocage%40autoritedelaconcurrence.fr" \h</w:instrText>
      </w:r>
      <w:r w:rsidRPr="00EB3F07">
        <w:rPr>
          <w:rFonts w:ascii="Avenir Next LT Pro" w:hAnsi="Avenir Next LT Pro" w:cs="Times New Roman"/>
          <w:sz w:val="22"/>
          <w:rPrChange w:id="13" w:author="Guillaume VICAIRE" w:date="2025-06-04T16:58:00Z" w16du:dateUtc="2025-06-04T14:58:00Z">
            <w:rPr/>
          </w:rPrChange>
        </w:rPr>
      </w:r>
      <w:r w:rsidRPr="00EB3F07">
        <w:rPr>
          <w:rFonts w:ascii="Avenir Next LT Pro" w:hAnsi="Avenir Next LT Pro" w:cs="Times New Roman"/>
          <w:sz w:val="22"/>
          <w:rPrChange w:id="14" w:author="Guillaume VICAIRE" w:date="2025-06-04T16:58:00Z" w16du:dateUtc="2025-06-04T14:58:00Z">
            <w:rPr/>
          </w:rPrChange>
        </w:rPr>
        <w:fldChar w:fldCharType="separate"/>
      </w:r>
      <w:r w:rsidRPr="00EB3F07">
        <w:rPr>
          <w:rStyle w:val="Hyperlink"/>
          <w:rFonts w:ascii="Avenir Next LT Pro" w:eastAsia="Be Vietnam Pro" w:hAnsi="Avenir Next LT Pro" w:cs="Times New Roman"/>
          <w:sz w:val="22"/>
          <w:rPrChange w:id="15" w:author="Guillaume VICAIRE" w:date="2025-06-04T16:58:00Z" w16du:dateUtc="2025-06-04T14:58:00Z">
            <w:rPr>
              <w:rStyle w:val="Hyperlink"/>
              <w:rFonts w:eastAsia="Be Vietnam Pro" w:cs="Be Vietnam Pro"/>
              <w:sz w:val="22"/>
            </w:rPr>
          </w:rPrChange>
        </w:rPr>
        <w:t>manon.durand@autoritedelaconcurrence.fr;guenole.le-ber@autoritedelaconcurrence.fr;helene.messmer@autoritedelaconcurrence.fr;sandrine.bourgoin-bocage@autoritedelaconcurrence.fr</w:t>
      </w:r>
      <w:r w:rsidRPr="00EB3F07">
        <w:rPr>
          <w:rFonts w:ascii="Avenir Next LT Pro" w:hAnsi="Avenir Next LT Pro" w:cs="Times New Roman"/>
          <w:sz w:val="22"/>
          <w:rPrChange w:id="16" w:author="Guillaume VICAIRE" w:date="2025-06-04T16:58:00Z" w16du:dateUtc="2025-06-04T14:58:00Z">
            <w:rPr/>
          </w:rPrChange>
        </w:rPr>
        <w:fldChar w:fldCharType="end"/>
      </w:r>
    </w:p>
    <w:p w14:paraId="7F760341" w14:textId="537D0D06" w:rsidR="5C035FCB" w:rsidRPr="00EB3F07" w:rsidRDefault="5C035FCB" w:rsidP="0442545F">
      <w:pPr>
        <w:rPr>
          <w:rFonts w:ascii="Avenir Next LT Pro" w:eastAsia="Be Vietnam Pro" w:hAnsi="Avenir Next LT Pro" w:cs="Times New Roman"/>
          <w:color w:val="000000"/>
          <w:sz w:val="22"/>
          <w:rPrChange w:id="17" w:author="Guillaume VICAIRE" w:date="2025-06-04T16:58:00Z" w16du:dateUtc="2025-06-04T14:58:00Z">
            <w:rPr>
              <w:rFonts w:eastAsia="Be Vietnam Pro" w:cs="Be Vietnam Pro"/>
              <w:color w:val="000000"/>
              <w:sz w:val="22"/>
            </w:rPr>
          </w:rPrChange>
        </w:rPr>
      </w:pPr>
    </w:p>
    <w:p w14:paraId="4E36ACF5" w14:textId="11A05396" w:rsidR="00931AAB" w:rsidRPr="00EB3F07" w:rsidRDefault="6DAC95C4" w:rsidP="0442545F">
      <w:pPr>
        <w:pStyle w:val="Heading2"/>
        <w:tabs>
          <w:tab w:val="left" w:pos="993"/>
        </w:tabs>
        <w:spacing w:after="0"/>
        <w:jc w:val="both"/>
        <w:rPr>
          <w:rFonts w:ascii="Avenir Next LT Pro" w:eastAsia="Be Vietnam Pro" w:hAnsi="Avenir Next LT Pro" w:cs="Times New Roman"/>
          <w:color w:val="8B8B8B"/>
          <w:sz w:val="22"/>
          <w:szCs w:val="22"/>
          <w:rPrChange w:id="18" w:author="Guillaume VICAIRE" w:date="2025-06-04T16:58:00Z" w16du:dateUtc="2025-06-04T14:58:00Z">
            <w:rPr>
              <w:rFonts w:eastAsia="Be Vietnam Pro" w:cs="Be Vietnam Pro"/>
              <w:bCs/>
              <w:color w:val="8B8B8B"/>
              <w:sz w:val="22"/>
              <w:szCs w:val="22"/>
            </w:rPr>
          </w:rPrChange>
        </w:rPr>
      </w:pPr>
      <w:r w:rsidRPr="38206BFD">
        <w:rPr>
          <w:rFonts w:ascii="Avenir Next LT Pro" w:eastAsia="Be Vietnam Pro" w:hAnsi="Avenir Next LT Pro" w:cs="Times New Roman"/>
          <w:color w:val="00538B" w:themeColor="accent2"/>
          <w:sz w:val="22"/>
          <w:szCs w:val="22"/>
          <w:rPrChange w:id="19" w:author="Guillaume VICAIRE" w:date="2025-06-04T16:58:00Z" w16du:dateUtc="2025-06-04T14:58:00Z">
            <w:rPr>
              <w:rFonts w:eastAsia="Be Vietnam Pro" w:cs="Be Vietnam Pro"/>
              <w:bCs/>
              <w:color w:val="00538B" w:themeColor="accent2"/>
              <w:sz w:val="22"/>
              <w:szCs w:val="22"/>
            </w:rPr>
          </w:rPrChange>
        </w:rPr>
        <w:t xml:space="preserve">Objet : </w:t>
      </w:r>
      <w:r w:rsidR="00931AAB">
        <w:tab/>
      </w:r>
      <w:r w:rsidRPr="38206BFD">
        <w:rPr>
          <w:rFonts w:ascii="Avenir Next LT Pro" w:eastAsia="Be Vietnam Pro" w:hAnsi="Avenir Next LT Pro" w:cs="Times New Roman"/>
          <w:color w:val="00538B" w:themeColor="accent2"/>
          <w:sz w:val="22"/>
          <w:szCs w:val="22"/>
          <w:rPrChange w:id="20" w:author="Guillaume VICAIRE" w:date="2025-06-04T16:58:00Z" w16du:dateUtc="2025-06-04T14:58:00Z">
            <w:rPr>
              <w:rFonts w:eastAsia="Be Vietnam Pro" w:cs="Be Vietnam Pro"/>
              <w:bCs/>
              <w:color w:val="00538B" w:themeColor="accent2"/>
              <w:sz w:val="22"/>
              <w:szCs w:val="22"/>
            </w:rPr>
          </w:rPrChange>
        </w:rPr>
        <w:t xml:space="preserve">réponse à la demande d’informations dans le cadre de la saisine n°24/0054 </w:t>
      </w:r>
      <w:proofErr w:type="gramStart"/>
      <w:r w:rsidRPr="38206BFD">
        <w:rPr>
          <w:rFonts w:ascii="Avenir Next LT Pro" w:eastAsia="Be Vietnam Pro" w:hAnsi="Avenir Next LT Pro" w:cs="Times New Roman"/>
          <w:color w:val="00538B" w:themeColor="accent2"/>
          <w:sz w:val="22"/>
          <w:szCs w:val="22"/>
          <w:rPrChange w:id="21" w:author="Guillaume VICAIRE" w:date="2025-06-04T16:58:00Z" w16du:dateUtc="2025-06-04T14:58:00Z">
            <w:rPr>
              <w:rFonts w:eastAsia="Be Vietnam Pro" w:cs="Be Vietnam Pro"/>
              <w:bCs/>
              <w:color w:val="00538B" w:themeColor="accent2"/>
              <w:sz w:val="22"/>
              <w:szCs w:val="22"/>
            </w:rPr>
          </w:rPrChange>
        </w:rPr>
        <w:t>A  ClubVET</w:t>
      </w:r>
      <w:proofErr w:type="gramEnd"/>
    </w:p>
    <w:p w14:paraId="0D4CB0C9" w14:textId="7655F50E" w:rsidR="00931AAB" w:rsidRPr="00EB3F07" w:rsidRDefault="00931AAB" w:rsidP="0442545F">
      <w:pPr>
        <w:rPr>
          <w:rFonts w:ascii="Avenir Next LT Pro" w:hAnsi="Avenir Next LT Pro" w:cs="Times New Roman"/>
          <w:sz w:val="22"/>
          <w:rPrChange w:id="22" w:author="Guillaume VICAIRE" w:date="2025-06-04T16:58:00Z" w16du:dateUtc="2025-06-04T14:58:00Z">
            <w:rPr/>
          </w:rPrChange>
        </w:rPr>
      </w:pPr>
    </w:p>
    <w:p w14:paraId="1B22EF06" w14:textId="4F945DCD" w:rsidR="6DAC95C4" w:rsidRPr="00EB3F07" w:rsidRDefault="6DAC95C4" w:rsidP="001D7916">
      <w:pPr>
        <w:pStyle w:val="ListParagraph"/>
        <w:numPr>
          <w:ilvl w:val="0"/>
          <w:numId w:val="0"/>
        </w:numPr>
        <w:ind w:left="567"/>
        <w:rPr>
          <w:rFonts w:ascii="Avenir Next LT Pro" w:eastAsia="Segoe UI" w:hAnsi="Avenir Next LT Pro" w:cs="Times New Roman"/>
          <w:color w:val="000000"/>
          <w:sz w:val="22"/>
          <w:rPrChange w:id="23" w:author="Guillaume VICAIRE" w:date="2025-06-04T16:58:00Z" w16du:dateUtc="2025-06-04T14:58:00Z">
            <w:rPr>
              <w:rFonts w:ascii="Segoe UI" w:eastAsia="Segoe UI" w:hAnsi="Segoe UI" w:cs="Segoe UI"/>
              <w:color w:val="000000"/>
              <w:sz w:val="22"/>
            </w:rPr>
          </w:rPrChange>
        </w:rPr>
        <w:pPrChange w:id="24" w:author="Guillaume VICAIRE" w:date="2025-06-04T12:11:00Z" w16du:dateUtc="2025-06-04T10:11:00Z">
          <w:pPr>
            <w:pStyle w:val="ListParagraph"/>
            <w:numPr>
              <w:numId w:val="0"/>
            </w:numPr>
            <w:ind w:firstLine="0"/>
          </w:pPr>
        </w:pPrChange>
      </w:pPr>
      <w:r w:rsidRPr="00EB3F07">
        <w:rPr>
          <w:rFonts w:ascii="Avenir Next LT Pro" w:eastAsia="Segoe UI" w:hAnsi="Avenir Next LT Pro" w:cs="Times New Roman"/>
          <w:color w:val="000000"/>
          <w:sz w:val="22"/>
          <w:rPrChange w:id="25" w:author="Guillaume VICAIRE" w:date="2025-06-04T16:58:00Z" w16du:dateUtc="2025-06-04T14:58:00Z">
            <w:rPr>
              <w:rFonts w:ascii="Segoe UI" w:eastAsia="Segoe UI" w:hAnsi="Segoe UI" w:cs="Segoe UI"/>
              <w:color w:val="000000"/>
              <w:sz w:val="22"/>
            </w:rPr>
          </w:rPrChange>
        </w:rPr>
        <w:t>Mesdames, Messieurs,</w:t>
      </w:r>
    </w:p>
    <w:p w14:paraId="565074F9" w14:textId="456B87A0" w:rsidR="6DAC95C4" w:rsidRPr="00EB3F07" w:rsidRDefault="6DAC95C4" w:rsidP="001D7916">
      <w:pPr>
        <w:pStyle w:val="ListParagraph"/>
        <w:numPr>
          <w:ilvl w:val="0"/>
          <w:numId w:val="0"/>
        </w:numPr>
        <w:ind w:firstLine="567"/>
        <w:jc w:val="both"/>
        <w:rPr>
          <w:rFonts w:ascii="Avenir Next LT Pro" w:eastAsia="Segoe UI" w:hAnsi="Avenir Next LT Pro" w:cs="Times New Roman"/>
          <w:color w:val="001B3D" w:themeColor="accent3"/>
          <w:sz w:val="22"/>
          <w:rPrChange w:id="26" w:author="Guillaume VICAIRE" w:date="2025-06-04T16:58:00Z" w16du:dateUtc="2025-06-04T14:58:00Z">
            <w:rPr>
              <w:rFonts w:ascii="Segoe UI" w:eastAsia="Segoe UI" w:hAnsi="Segoe UI" w:cs="Segoe UI"/>
              <w:color w:val="001B3D" w:themeColor="accent3"/>
              <w:szCs w:val="20"/>
            </w:rPr>
          </w:rPrChange>
        </w:rPr>
        <w:pPrChange w:id="27" w:author="Guillaume VICAIRE" w:date="2025-06-04T12:11:00Z" w16du:dateUtc="2025-06-04T10:11:00Z">
          <w:pPr>
            <w:pStyle w:val="ListParagraph"/>
            <w:numPr>
              <w:numId w:val="0"/>
            </w:numPr>
            <w:ind w:left="0" w:firstLine="709"/>
            <w:jc w:val="both"/>
          </w:pPr>
        </w:pPrChange>
      </w:pPr>
      <w:r w:rsidRPr="00EB3F07">
        <w:rPr>
          <w:rFonts w:ascii="Avenir Next LT Pro" w:eastAsia="Segoe UI" w:hAnsi="Avenir Next LT Pro" w:cs="Times New Roman"/>
          <w:color w:val="000000"/>
          <w:sz w:val="22"/>
          <w:rPrChange w:id="28" w:author="Guillaume VICAIRE" w:date="2025-06-04T16:58:00Z" w16du:dateUtc="2025-06-04T14:58:00Z">
            <w:rPr>
              <w:rFonts w:ascii="Segoe UI" w:eastAsia="Segoe UI" w:hAnsi="Segoe UI" w:cs="Segoe UI"/>
              <w:color w:val="000000"/>
              <w:sz w:val="22"/>
            </w:rPr>
          </w:rPrChange>
        </w:rPr>
        <w:t>Nous faisons suite à votre demande d’informations en date du 28 avril 2025 sollicitant la transmission de plusieurs éléments relatifs à notre activité dans le cadre de l’avis qui vous a été demandé par le ministère de l’Économie en application de l’article</w:t>
      </w:r>
      <w:ins w:id="29" w:author="Guillaume VICAIRE" w:date="2025-06-04T12:15:00Z" w16du:dateUtc="2025-06-04T10:15:00Z">
        <w:r w:rsidR="0040719B" w:rsidRPr="00EB3F07">
          <w:rPr>
            <w:rFonts w:ascii="Avenir Next LT Pro" w:eastAsia="Segoe UI" w:hAnsi="Avenir Next LT Pro" w:cs="Times New Roman"/>
            <w:color w:val="000000"/>
            <w:sz w:val="22"/>
            <w:rPrChange w:id="30" w:author="Guillaume VICAIRE" w:date="2025-06-04T16:58:00Z" w16du:dateUtc="2025-06-04T14:58:00Z">
              <w:rPr>
                <w:rFonts w:ascii="Times New Roman" w:eastAsia="Segoe UI" w:hAnsi="Times New Roman" w:cs="Times New Roman"/>
                <w:color w:val="000000"/>
                <w:sz w:val="22"/>
              </w:rPr>
            </w:rPrChange>
          </w:rPr>
          <w:t xml:space="preserve"> </w:t>
        </w:r>
      </w:ins>
      <w:del w:id="31" w:author="Guillaume VICAIRE" w:date="2025-06-04T12:15:00Z" w16du:dateUtc="2025-06-04T10:15:00Z">
        <w:r w:rsidRPr="00EB3F07" w:rsidDel="0040719B">
          <w:rPr>
            <w:rFonts w:ascii="Avenir Next LT Pro" w:eastAsia="Segoe UI" w:hAnsi="Avenir Next LT Pro" w:cs="Times New Roman"/>
            <w:color w:val="000000"/>
            <w:sz w:val="22"/>
            <w:rPrChange w:id="32" w:author="Guillaume VICAIRE" w:date="2025-06-04T16:58:00Z" w16du:dateUtc="2025-06-04T14:58:00Z">
              <w:rPr>
                <w:rFonts w:ascii="Segoe UI" w:eastAsia="Segoe UI" w:hAnsi="Segoe UI" w:cs="Segoe UI"/>
                <w:color w:val="000000"/>
                <w:sz w:val="22"/>
              </w:rPr>
            </w:rPrChange>
          </w:rPr>
          <w:delText xml:space="preserve"> </w:delText>
        </w:r>
      </w:del>
      <w:del w:id="33" w:author="Guillaume VICAIRE" w:date="2025-06-04T12:14:00Z" w16du:dateUtc="2025-06-04T10:14:00Z">
        <w:r w:rsidRPr="00EB3F07" w:rsidDel="00361BA0">
          <w:rPr>
            <w:rFonts w:ascii="Avenir Next LT Pro" w:hAnsi="Avenir Next LT Pro" w:cs="Times New Roman"/>
            <w:sz w:val="22"/>
            <w:rPrChange w:id="34" w:author="Guillaume VICAIRE" w:date="2025-06-04T16:58:00Z" w16du:dateUtc="2025-06-04T14:58:00Z">
              <w:rPr/>
            </w:rPrChange>
          </w:rPr>
          <w:br/>
        </w:r>
      </w:del>
      <w:r w:rsidRPr="00EB3F07">
        <w:rPr>
          <w:rFonts w:ascii="Avenir Next LT Pro" w:eastAsia="Segoe UI" w:hAnsi="Avenir Next LT Pro" w:cs="Times New Roman"/>
          <w:color w:val="000000"/>
          <w:sz w:val="22"/>
          <w:rPrChange w:id="35" w:author="Guillaume VICAIRE" w:date="2025-06-04T16:58:00Z" w16du:dateUtc="2025-06-04T14:58:00Z">
            <w:rPr>
              <w:rFonts w:ascii="Segoe UI" w:eastAsia="Segoe UI" w:hAnsi="Segoe UI" w:cs="Segoe UI"/>
              <w:color w:val="000000"/>
              <w:sz w:val="22"/>
            </w:rPr>
          </w:rPrChange>
        </w:rPr>
        <w:t xml:space="preserve">L. 462-1, alinéa 2 du Code de commerce. </w:t>
      </w:r>
    </w:p>
    <w:p w14:paraId="08CB4CD6" w14:textId="00F1C7C3" w:rsidR="6DAC95C4" w:rsidRPr="00EB3F07" w:rsidRDefault="6DAC95C4" w:rsidP="001D7916">
      <w:pPr>
        <w:pStyle w:val="ListParagraph"/>
        <w:numPr>
          <w:ilvl w:val="0"/>
          <w:numId w:val="0"/>
        </w:numPr>
        <w:ind w:firstLine="567"/>
        <w:jc w:val="both"/>
        <w:rPr>
          <w:rFonts w:ascii="Avenir Next LT Pro" w:eastAsia="Segoe UI" w:hAnsi="Avenir Next LT Pro" w:cs="Times New Roman"/>
          <w:color w:val="001B3D" w:themeColor="accent3"/>
          <w:sz w:val="22"/>
          <w:rPrChange w:id="36" w:author="Guillaume VICAIRE" w:date="2025-06-04T16:58:00Z" w16du:dateUtc="2025-06-04T14:58:00Z">
            <w:rPr>
              <w:rFonts w:ascii="Segoe UI" w:eastAsia="Segoe UI" w:hAnsi="Segoe UI" w:cs="Segoe UI"/>
              <w:color w:val="001B3D" w:themeColor="accent3"/>
              <w:szCs w:val="20"/>
            </w:rPr>
          </w:rPrChange>
        </w:rPr>
        <w:pPrChange w:id="37" w:author="Guillaume VICAIRE" w:date="2025-06-04T12:11:00Z" w16du:dateUtc="2025-06-04T10:11:00Z">
          <w:pPr>
            <w:pStyle w:val="ListParagraph"/>
            <w:numPr>
              <w:numId w:val="0"/>
            </w:numPr>
            <w:ind w:left="0" w:firstLine="709"/>
            <w:jc w:val="both"/>
          </w:pPr>
        </w:pPrChange>
      </w:pPr>
      <w:r w:rsidRPr="00EB3F07">
        <w:rPr>
          <w:rFonts w:ascii="Avenir Next LT Pro" w:eastAsia="Segoe UI" w:hAnsi="Avenir Next LT Pro" w:cs="Times New Roman"/>
          <w:color w:val="000000"/>
          <w:sz w:val="22"/>
          <w:rPrChange w:id="38" w:author="Guillaume VICAIRE" w:date="2025-06-04T16:58:00Z" w16du:dateUtc="2025-06-04T14:58:00Z">
            <w:rPr>
              <w:rFonts w:ascii="Segoe UI" w:eastAsia="Segoe UI" w:hAnsi="Segoe UI" w:cs="Segoe UI"/>
              <w:color w:val="000000"/>
              <w:sz w:val="22"/>
            </w:rPr>
          </w:rPrChange>
        </w:rPr>
        <w:t>Nous vous transmettons par la présente les éléments de réponse que nous sommes en mesure de vous communiquer dans la limite de nos contraintes internes, notamment techniques, juridiques ou contextuelles.</w:t>
      </w:r>
    </w:p>
    <w:p w14:paraId="26A31296" w14:textId="59D14286" w:rsidR="6DAC95C4" w:rsidRPr="00EB3F07" w:rsidRDefault="6DAC95C4" w:rsidP="001D7916">
      <w:pPr>
        <w:pStyle w:val="ListParagraph"/>
        <w:numPr>
          <w:ilvl w:val="0"/>
          <w:numId w:val="0"/>
        </w:numPr>
        <w:ind w:firstLine="567"/>
        <w:jc w:val="both"/>
        <w:rPr>
          <w:rFonts w:ascii="Avenir Next LT Pro" w:eastAsia="Segoe UI" w:hAnsi="Avenir Next LT Pro" w:cs="Times New Roman"/>
          <w:color w:val="001B3D" w:themeColor="accent3"/>
          <w:sz w:val="22"/>
          <w:rPrChange w:id="39" w:author="Guillaume VICAIRE" w:date="2025-06-04T16:58:00Z" w16du:dateUtc="2025-06-04T14:58:00Z">
            <w:rPr>
              <w:rFonts w:ascii="Segoe UI" w:eastAsia="Segoe UI" w:hAnsi="Segoe UI" w:cs="Segoe UI"/>
              <w:color w:val="001B3D" w:themeColor="accent3"/>
              <w:szCs w:val="20"/>
            </w:rPr>
          </w:rPrChange>
        </w:rPr>
        <w:pPrChange w:id="40" w:author="Guillaume VICAIRE" w:date="2025-06-04T12:12:00Z" w16du:dateUtc="2025-06-04T10:12:00Z">
          <w:pPr>
            <w:pStyle w:val="ListParagraph"/>
            <w:numPr>
              <w:numId w:val="0"/>
            </w:numPr>
            <w:ind w:firstLine="0"/>
            <w:jc w:val="both"/>
          </w:pPr>
        </w:pPrChange>
      </w:pPr>
      <w:r w:rsidRPr="00EB3F07">
        <w:rPr>
          <w:rFonts w:ascii="Avenir Next LT Pro" w:eastAsia="Segoe UI" w:hAnsi="Avenir Next LT Pro" w:cs="Times New Roman"/>
          <w:color w:val="000000"/>
          <w:sz w:val="22"/>
          <w:rPrChange w:id="41" w:author="Guillaume VICAIRE" w:date="2025-06-04T16:58:00Z" w16du:dateUtc="2025-06-04T14:58:00Z">
            <w:rPr>
              <w:rFonts w:ascii="Segoe UI" w:eastAsia="Segoe UI" w:hAnsi="Segoe UI" w:cs="Segoe UI"/>
              <w:color w:val="000000"/>
              <w:sz w:val="22"/>
            </w:rPr>
          </w:rPrChange>
        </w:rPr>
        <w:t>Vous trouverez ci-dessous nos commentaires pour chacune de vos questions et ci-joint nos réponses correspondantes.</w:t>
      </w:r>
    </w:p>
    <w:p w14:paraId="54A0CF08" w14:textId="07B295C6" w:rsidR="0442545F" w:rsidRPr="00EB3F07" w:rsidRDefault="0442545F" w:rsidP="0442545F">
      <w:pPr>
        <w:pStyle w:val="ListParagraph"/>
        <w:numPr>
          <w:ilvl w:val="0"/>
          <w:numId w:val="0"/>
        </w:numPr>
        <w:ind w:left="643"/>
        <w:rPr>
          <w:rFonts w:ascii="Avenir Next LT Pro" w:hAnsi="Avenir Next LT Pro" w:cs="Times New Roman"/>
          <w:sz w:val="22"/>
          <w:rPrChange w:id="42" w:author="Guillaume VICAIRE" w:date="2025-06-04T16:58:00Z" w16du:dateUtc="2025-06-04T14:58:00Z">
            <w:rPr/>
          </w:rPrChange>
        </w:rPr>
      </w:pPr>
    </w:p>
    <w:p w14:paraId="23D99F53" w14:textId="219E4348" w:rsidR="0442545F" w:rsidRPr="00EB3F07" w:rsidRDefault="0442545F" w:rsidP="0442545F">
      <w:pPr>
        <w:pStyle w:val="ListParagraph"/>
        <w:numPr>
          <w:ilvl w:val="0"/>
          <w:numId w:val="0"/>
        </w:numPr>
        <w:ind w:left="643"/>
        <w:rPr>
          <w:rFonts w:ascii="Avenir Next LT Pro" w:hAnsi="Avenir Next LT Pro" w:cs="Times New Roman"/>
          <w:sz w:val="22"/>
          <w:rPrChange w:id="43" w:author="Guillaume VICAIRE" w:date="2025-06-04T16:58:00Z" w16du:dateUtc="2025-06-04T14:58:00Z">
            <w:rPr/>
          </w:rPrChange>
        </w:rPr>
      </w:pPr>
    </w:p>
    <w:p w14:paraId="1D6713DE" w14:textId="763D1A33" w:rsidR="30B0FC87" w:rsidRPr="00EB3F07" w:rsidRDefault="30B0FC87" w:rsidP="00944450">
      <w:pPr>
        <w:pStyle w:val="ListParagraph"/>
        <w:jc w:val="both"/>
        <w:rPr>
          <w:rFonts w:ascii="Avenir Next LT Pro" w:hAnsi="Avenir Next LT Pro" w:cs="Times New Roman"/>
          <w:i/>
          <w:iCs/>
          <w:color w:val="ADADAD" w:themeColor="background2" w:themeShade="BF"/>
          <w:sz w:val="22"/>
          <w:rPrChange w:id="44" w:author="Guillaume VICAIRE" w:date="2025-06-04T16:58:00Z" w16du:dateUtc="2025-06-04T14:58:00Z">
            <w:rPr>
              <w:color w:val="001B3D" w:themeColor="accent3"/>
              <w:szCs w:val="20"/>
            </w:rPr>
          </w:rPrChange>
        </w:rPr>
        <w:pPrChange w:id="45" w:author="Guillaume VICAIRE" w:date="2025-06-04T12:19:00Z" w16du:dateUtc="2025-06-04T10:19:00Z">
          <w:pPr>
            <w:pStyle w:val="ListParagraph"/>
          </w:pPr>
        </w:pPrChange>
      </w:pPr>
      <w:r w:rsidRPr="00EB3F07">
        <w:rPr>
          <w:rFonts w:ascii="Avenir Next LT Pro" w:hAnsi="Avenir Next LT Pro" w:cs="Times New Roman"/>
          <w:i/>
          <w:iCs/>
          <w:color w:val="ADADAD" w:themeColor="background2" w:themeShade="BF"/>
          <w:sz w:val="22"/>
          <w:rPrChange w:id="46" w:author="Guillaume VICAIRE" w:date="2025-06-04T16:58:00Z" w16du:dateUtc="2025-06-04T14:58:00Z">
            <w:rPr/>
          </w:rPrChange>
        </w:rPr>
        <w:t>Veuillez transmettre un tableur contenant la liste exhaustive et à jour des cliniques adhérentes à votre centrale de référencement/négociation. Le tableur devra comprendre, a minima, les colonnes suivantes : numéro de structure, nom de la clinique, numéro et nom de la rue, code postal, ville.</w:t>
      </w:r>
    </w:p>
    <w:p w14:paraId="20B802A3" w14:textId="383DC6BB" w:rsidR="0442545F" w:rsidRPr="00EB3F07" w:rsidRDefault="0442545F" w:rsidP="0442545F">
      <w:pPr>
        <w:pStyle w:val="ListParagraph"/>
        <w:numPr>
          <w:ilvl w:val="0"/>
          <w:numId w:val="0"/>
        </w:numPr>
        <w:ind w:left="643"/>
        <w:rPr>
          <w:rFonts w:ascii="Avenir Next LT Pro" w:hAnsi="Avenir Next LT Pro" w:cs="Times New Roman"/>
          <w:i/>
          <w:iCs/>
          <w:color w:val="ADADAD" w:themeColor="background2" w:themeShade="BF"/>
          <w:sz w:val="22"/>
          <w:rPrChange w:id="47" w:author="Guillaume VICAIRE" w:date="2025-06-04T16:58:00Z" w16du:dateUtc="2025-06-04T14:58:00Z">
            <w:rPr/>
          </w:rPrChange>
        </w:rPr>
      </w:pPr>
    </w:p>
    <w:p w14:paraId="1CE6025C" w14:textId="1CB15234" w:rsidR="30B0FC87" w:rsidRPr="00EB3F07" w:rsidRDefault="30B0FC87" w:rsidP="50472A1D">
      <w:pPr>
        <w:jc w:val="both"/>
        <w:rPr>
          <w:rFonts w:ascii="Avenir Next LT Pro" w:hAnsi="Avenir Next LT Pro" w:cs="Times New Roman"/>
          <w:color w:val="000000"/>
          <w:sz w:val="22"/>
          <w:rPrChange w:id="48" w:author="Guillaume VICAIRE" w:date="2025-06-04T16:58:00Z" w16du:dateUtc="2025-06-04T14:58:00Z">
            <w:rPr>
              <w:color w:val="000000"/>
              <w:sz w:val="22"/>
            </w:rPr>
          </w:rPrChange>
        </w:rPr>
      </w:pPr>
      <w:r w:rsidRPr="00EB3F07">
        <w:rPr>
          <w:rFonts w:ascii="Avenir Next LT Pro" w:hAnsi="Avenir Next LT Pro" w:cs="Times New Roman"/>
          <w:color w:val="000000"/>
          <w:sz w:val="22"/>
          <w:rPrChange w:id="49" w:author="Guillaume VICAIRE" w:date="2025-06-04T16:58:00Z" w16du:dateUtc="2025-06-04T14:58:00Z">
            <w:rPr>
              <w:color w:val="000000"/>
              <w:sz w:val="22"/>
            </w:rPr>
          </w:rPrChange>
        </w:rPr>
        <w:t>Le tableau Excel</w:t>
      </w:r>
      <w:r w:rsidR="3557D423" w:rsidRPr="00EB3F07">
        <w:rPr>
          <w:rFonts w:ascii="Avenir Next LT Pro" w:hAnsi="Avenir Next LT Pro" w:cs="Times New Roman"/>
          <w:color w:val="000000"/>
          <w:sz w:val="22"/>
          <w:rPrChange w:id="50" w:author="Guillaume VICAIRE" w:date="2025-06-04T16:58:00Z" w16du:dateUtc="2025-06-04T14:58:00Z">
            <w:rPr>
              <w:color w:val="000000"/>
              <w:sz w:val="22"/>
            </w:rPr>
          </w:rPrChange>
        </w:rPr>
        <w:t xml:space="preserve"> </w:t>
      </w:r>
      <w:r w:rsidR="71E22BBE" w:rsidRPr="00624667">
        <w:rPr>
          <w:rFonts w:ascii="Avenir Next LT Pro" w:hAnsi="Avenir Next LT Pro" w:cs="Times New Roman"/>
          <w:b/>
          <w:bCs/>
          <w:color w:val="000000"/>
          <w:sz w:val="22"/>
          <w:rPrChange w:id="51" w:author="Guillaume VICAIRE" w:date="2025-06-05T14:55:00Z" w16du:dateUtc="2025-06-05T12:55:00Z">
            <w:rPr>
              <w:color w:val="000000"/>
              <w:sz w:val="22"/>
            </w:rPr>
          </w:rPrChange>
        </w:rPr>
        <w:t>Annexe</w:t>
      </w:r>
      <w:r w:rsidRPr="00624667">
        <w:rPr>
          <w:rFonts w:ascii="Avenir Next LT Pro" w:hAnsi="Avenir Next LT Pro" w:cs="Times New Roman"/>
          <w:b/>
          <w:bCs/>
          <w:color w:val="000000"/>
          <w:sz w:val="22"/>
          <w:rPrChange w:id="52" w:author="Guillaume VICAIRE" w:date="2025-06-05T14:55:00Z" w16du:dateUtc="2025-06-05T12:55:00Z">
            <w:rPr>
              <w:color w:val="000000"/>
              <w:sz w:val="22"/>
            </w:rPr>
          </w:rPrChange>
        </w:rPr>
        <w:t xml:space="preserve"> </w:t>
      </w:r>
      <w:r w:rsidR="2F01E96C" w:rsidRPr="00624667">
        <w:rPr>
          <w:rFonts w:ascii="Avenir Next LT Pro" w:hAnsi="Avenir Next LT Pro" w:cs="Times New Roman"/>
          <w:b/>
          <w:bCs/>
          <w:color w:val="000000"/>
          <w:sz w:val="22"/>
          <w:rPrChange w:id="53" w:author="Guillaume VICAIRE" w:date="2025-06-05T14:55:00Z" w16du:dateUtc="2025-06-05T12:55:00Z">
            <w:rPr>
              <w:color w:val="000000"/>
              <w:sz w:val="22"/>
            </w:rPr>
          </w:rPrChange>
        </w:rPr>
        <w:t>1</w:t>
      </w:r>
      <w:r w:rsidR="48F163B6" w:rsidRPr="00EB3F07">
        <w:rPr>
          <w:rFonts w:ascii="Avenir Next LT Pro" w:hAnsi="Avenir Next LT Pro" w:cs="Times New Roman"/>
          <w:color w:val="000000"/>
          <w:sz w:val="22"/>
          <w:rPrChange w:id="54" w:author="Guillaume VICAIRE" w:date="2025-06-04T16:58:00Z" w16du:dateUtc="2025-06-04T14:58:00Z">
            <w:rPr>
              <w:color w:val="000000"/>
              <w:sz w:val="22"/>
            </w:rPr>
          </w:rPrChange>
        </w:rPr>
        <w:t xml:space="preserve"> </w:t>
      </w:r>
      <w:r w:rsidRPr="00EB3F07">
        <w:rPr>
          <w:rFonts w:ascii="Avenir Next LT Pro" w:hAnsi="Avenir Next LT Pro" w:cs="Times New Roman"/>
          <w:color w:val="000000"/>
          <w:sz w:val="22"/>
          <w:rPrChange w:id="55" w:author="Guillaume VICAIRE" w:date="2025-06-04T16:58:00Z" w16du:dateUtc="2025-06-04T14:58:00Z">
            <w:rPr>
              <w:color w:val="000000"/>
              <w:sz w:val="22"/>
            </w:rPr>
          </w:rPrChange>
        </w:rPr>
        <w:t>est envoyé avec le présent courriel</w:t>
      </w:r>
      <w:r w:rsidR="7A6E7414" w:rsidRPr="38206BFD">
        <w:rPr>
          <w:rFonts w:ascii="Avenir Next LT Pro" w:hAnsi="Avenir Next LT Pro" w:cs="Times New Roman"/>
          <w:color w:val="000000"/>
          <w:sz w:val="22"/>
          <w:rPrChange w:id="56" w:author="Guillaume VICAIRE" w:date="2025-06-04T16:58:00Z">
            <w:rPr>
              <w:rFonts w:ascii="Times New Roman" w:hAnsi="Times New Roman" w:cs="Times New Roman"/>
              <w:color w:val="000000"/>
              <w:sz w:val="22"/>
            </w:rPr>
          </w:rPrChange>
        </w:rPr>
        <w:t>.</w:t>
      </w:r>
      <w:r w:rsidR="716D7F37" w:rsidRPr="38206BFD">
        <w:rPr>
          <w:rFonts w:ascii="Avenir Next LT Pro" w:hAnsi="Avenir Next LT Pro" w:cs="Times New Roman"/>
          <w:color w:val="000000"/>
          <w:sz w:val="22"/>
          <w:rPrChange w:id="57" w:author="Guillaume VICAIRE" w:date="2025-06-04T16:58:00Z">
            <w:rPr>
              <w:color w:val="000000"/>
              <w:sz w:val="22"/>
            </w:rPr>
          </w:rPrChange>
        </w:rPr>
        <w:t xml:space="preserve"> </w:t>
      </w:r>
      <w:ins w:id="58" w:author="Guillaume VICAIRE" w:date="2025-06-04T12:18:00Z">
        <w:r w:rsidR="7A6E7414" w:rsidRPr="38206BFD">
          <w:rPr>
            <w:rFonts w:ascii="Avenir Next LT Pro" w:hAnsi="Avenir Next LT Pro" w:cs="Times New Roman"/>
            <w:color w:val="000000"/>
            <w:sz w:val="22"/>
            <w:rPrChange w:id="59" w:author="Guillaume VICAIRE" w:date="2025-06-04T16:58:00Z">
              <w:rPr>
                <w:rFonts w:ascii="Times New Roman" w:hAnsi="Times New Roman" w:cs="Times New Roman"/>
                <w:color w:val="000000"/>
                <w:sz w:val="22"/>
              </w:rPr>
            </w:rPrChange>
          </w:rPr>
          <w:t>N</w:t>
        </w:r>
      </w:ins>
      <w:r w:rsidR="716D7F37" w:rsidRPr="38206BFD">
        <w:rPr>
          <w:rFonts w:ascii="Avenir Next LT Pro" w:hAnsi="Avenir Next LT Pro" w:cs="Times New Roman"/>
          <w:color w:val="000000"/>
          <w:sz w:val="22"/>
        </w:rPr>
        <w:t>ous</w:t>
      </w:r>
      <w:r w:rsidR="3D670E99" w:rsidRPr="6E3C6ED6">
        <w:rPr>
          <w:rFonts w:ascii="Avenir Next LT Pro" w:hAnsi="Avenir Next LT Pro" w:cs="Times New Roman"/>
          <w:color w:val="000000"/>
          <w:sz w:val="22"/>
        </w:rPr>
        <w:t xml:space="preserve"> n</w:t>
      </w:r>
      <w:r w:rsidR="00FF2ADE" w:rsidRPr="00EB3F07">
        <w:rPr>
          <w:rFonts w:ascii="Avenir Next LT Pro" w:hAnsi="Avenir Next LT Pro" w:cs="Times New Roman"/>
          <w:color w:val="000000"/>
          <w:sz w:val="22"/>
          <w:rPrChange w:id="60" w:author="Guillaume VICAIRE" w:date="2025-06-04T16:58:00Z" w16du:dateUtc="2025-06-04T14:58:00Z">
            <w:rPr>
              <w:rFonts w:ascii="Times New Roman" w:hAnsi="Times New Roman" w:cs="Times New Roman"/>
              <w:color w:val="000000"/>
              <w:sz w:val="22"/>
            </w:rPr>
          </w:rPrChange>
        </w:rPr>
        <w:t xml:space="preserve">e </w:t>
      </w:r>
      <w:r w:rsidR="00FF2ADE" w:rsidRPr="6E3C6ED6">
        <w:rPr>
          <w:rFonts w:ascii="Avenir Next LT Pro" w:hAnsi="Avenir Next LT Pro" w:cs="Times New Roman"/>
          <w:color w:val="000000"/>
          <w:sz w:val="22"/>
          <w:rPrChange w:id="61" w:author="Guillaume VICAIRE" w:date="2025-06-04T16:58:00Z">
            <w:rPr>
              <w:rFonts w:ascii="Times New Roman" w:hAnsi="Times New Roman" w:cs="Times New Roman"/>
              <w:color w:val="000000"/>
              <w:sz w:val="22"/>
            </w:rPr>
          </w:rPrChange>
        </w:rPr>
        <w:t>disposons</w:t>
      </w:r>
      <w:r w:rsidR="3D670E99" w:rsidRPr="00EB3F07">
        <w:rPr>
          <w:rFonts w:ascii="Avenir Next LT Pro" w:hAnsi="Avenir Next LT Pro" w:cs="Times New Roman"/>
          <w:color w:val="000000"/>
          <w:sz w:val="22"/>
          <w:rPrChange w:id="62" w:author="Guillaume VICAIRE" w:date="2025-06-04T16:58:00Z" w16du:dateUtc="2025-06-04T14:58:00Z">
            <w:rPr>
              <w:color w:val="000000"/>
              <w:sz w:val="22"/>
            </w:rPr>
          </w:rPrChange>
        </w:rPr>
        <w:t xml:space="preserve"> pas</w:t>
      </w:r>
      <w:r w:rsidR="3D670E99" w:rsidRPr="00EB3F07" w:rsidDel="0040719B">
        <w:rPr>
          <w:rFonts w:ascii="Avenir Next LT Pro" w:hAnsi="Avenir Next LT Pro" w:cs="Times New Roman"/>
          <w:color w:val="000000"/>
          <w:sz w:val="22"/>
          <w:rPrChange w:id="63" w:author="Guillaume VICAIRE" w:date="2025-06-04T16:58:00Z" w16du:dateUtc="2025-06-04T14:58:00Z">
            <w:rPr>
              <w:color w:val="000000"/>
              <w:sz w:val="22"/>
            </w:rPr>
          </w:rPrChange>
        </w:rPr>
        <w:t xml:space="preserve"> </w:t>
      </w:r>
      <w:ins w:id="64" w:author="Guillaume VICAIRE" w:date="2025-06-04T12:17:00Z" w16du:dateUtc="2025-06-04T10:17:00Z">
        <w:r w:rsidR="00FF2ADE" w:rsidRPr="00EB3F07">
          <w:rPr>
            <w:rFonts w:ascii="Avenir Next LT Pro" w:hAnsi="Avenir Next LT Pro" w:cs="Times New Roman"/>
            <w:color w:val="000000"/>
            <w:sz w:val="22"/>
            <w:rPrChange w:id="65" w:author="Guillaume VICAIRE" w:date="2025-06-04T16:58:00Z" w16du:dateUtc="2025-06-04T14:58:00Z">
              <w:rPr>
                <w:rFonts w:ascii="Times New Roman" w:hAnsi="Times New Roman" w:cs="Times New Roman"/>
                <w:color w:val="000000"/>
                <w:sz w:val="22"/>
              </w:rPr>
            </w:rPrChange>
          </w:rPr>
          <w:t>d</w:t>
        </w:r>
      </w:ins>
      <w:del w:id="66" w:author="Romain Vieira" w:date="2025-06-04T16:28:00Z">
        <w:r w:rsidR="3D670E99" w:rsidRPr="6E3C6ED6" w:rsidDel="00FF2ADE">
          <w:rPr>
            <w:rFonts w:ascii="Avenir Next LT Pro" w:hAnsi="Avenir Next LT Pro" w:cs="Times New Roman"/>
            <w:color w:val="000000"/>
            <w:sz w:val="22"/>
          </w:rPr>
          <w:delText>l</w:delText>
        </w:r>
      </w:del>
      <w:r w:rsidR="3D670E99" w:rsidRPr="6E3C6ED6">
        <w:rPr>
          <w:rFonts w:ascii="Avenir Next LT Pro" w:hAnsi="Avenir Next LT Pro" w:cs="Times New Roman"/>
          <w:color w:val="000000"/>
          <w:sz w:val="22"/>
        </w:rPr>
        <w:t>es numéros d’ordre des clinique</w:t>
      </w:r>
      <w:r w:rsidR="35432147" w:rsidRPr="6E3C6ED6">
        <w:rPr>
          <w:rFonts w:ascii="Avenir Next LT Pro" w:hAnsi="Avenir Next LT Pro" w:cs="Times New Roman"/>
          <w:color w:val="000000"/>
          <w:sz w:val="22"/>
        </w:rPr>
        <w:t xml:space="preserve">s </w:t>
      </w:r>
      <w:r w:rsidR="00FF2ADE" w:rsidRPr="6E3C6ED6">
        <w:rPr>
          <w:rFonts w:ascii="Avenir Next LT Pro" w:hAnsi="Avenir Next LT Pro" w:cs="Times New Roman"/>
          <w:color w:val="000000"/>
          <w:sz w:val="22"/>
          <w:rPrChange w:id="67" w:author="Guillaume VICAIRE" w:date="2025-06-04T16:58:00Z">
            <w:rPr>
              <w:rFonts w:ascii="Times New Roman" w:hAnsi="Times New Roman" w:cs="Times New Roman"/>
              <w:color w:val="000000"/>
              <w:sz w:val="22"/>
            </w:rPr>
          </w:rPrChange>
        </w:rPr>
        <w:t>ni</w:t>
      </w:r>
      <w:r w:rsidR="35432147" w:rsidRPr="6E3C6ED6">
        <w:rPr>
          <w:rFonts w:ascii="Avenir Next LT Pro" w:hAnsi="Avenir Next LT Pro" w:cs="Times New Roman"/>
          <w:color w:val="000000"/>
          <w:sz w:val="22"/>
          <w:rPrChange w:id="68" w:author="Guillaume VICAIRE" w:date="2025-06-04T16:58:00Z">
            <w:rPr>
              <w:color w:val="000000"/>
              <w:sz w:val="22"/>
            </w:rPr>
          </w:rPrChange>
        </w:rPr>
        <w:t xml:space="preserve"> </w:t>
      </w:r>
      <w:r w:rsidR="00817885" w:rsidRPr="6E3C6ED6">
        <w:rPr>
          <w:rFonts w:ascii="Avenir Next LT Pro" w:hAnsi="Avenir Next LT Pro" w:cs="Times New Roman"/>
          <w:color w:val="000000"/>
          <w:sz w:val="22"/>
          <w:rPrChange w:id="69" w:author="Guillaume VICAIRE" w:date="2025-06-04T16:58:00Z">
            <w:rPr>
              <w:rFonts w:ascii="Times New Roman" w:hAnsi="Times New Roman" w:cs="Times New Roman"/>
              <w:color w:val="000000"/>
              <w:sz w:val="22"/>
            </w:rPr>
          </w:rPrChange>
        </w:rPr>
        <w:t>d</w:t>
      </w:r>
      <w:r w:rsidR="00367B35" w:rsidRPr="6E3C6ED6">
        <w:rPr>
          <w:rFonts w:ascii="Avenir Next LT Pro" w:hAnsi="Avenir Next LT Pro" w:cs="Times New Roman"/>
          <w:color w:val="000000"/>
          <w:sz w:val="22"/>
          <w:rPrChange w:id="70" w:author="Guillaume VICAIRE" w:date="2025-06-04T16:58:00Z">
            <w:rPr>
              <w:rFonts w:ascii="Times New Roman" w:hAnsi="Times New Roman" w:cs="Times New Roman"/>
              <w:color w:val="000000"/>
              <w:sz w:val="22"/>
            </w:rPr>
          </w:rPrChange>
        </w:rPr>
        <w:t>es</w:t>
      </w:r>
      <w:r w:rsidR="35432147" w:rsidRPr="00EB3F07">
        <w:rPr>
          <w:rFonts w:ascii="Avenir Next LT Pro" w:hAnsi="Avenir Next LT Pro" w:cs="Times New Roman"/>
          <w:color w:val="000000"/>
          <w:sz w:val="22"/>
          <w:rPrChange w:id="71" w:author="Guillaume VICAIRE" w:date="2025-06-04T16:58:00Z" w16du:dateUtc="2025-06-04T14:58:00Z">
            <w:rPr>
              <w:color w:val="000000"/>
              <w:sz w:val="22"/>
            </w:rPr>
          </w:rPrChange>
        </w:rPr>
        <w:t xml:space="preserve"> numéros de Siret</w:t>
      </w:r>
      <w:ins w:id="72" w:author="Guillaume VICAIRE" w:date="2025-06-04T12:15:00Z" w16du:dateUtc="2025-06-04T10:15:00Z">
        <w:r w:rsidR="00367B35" w:rsidRPr="00EB3F07">
          <w:rPr>
            <w:rFonts w:ascii="Avenir Next LT Pro" w:hAnsi="Avenir Next LT Pro" w:cs="Times New Roman"/>
            <w:color w:val="000000"/>
            <w:sz w:val="22"/>
            <w:rPrChange w:id="73" w:author="Guillaume VICAIRE" w:date="2025-06-04T16:58:00Z" w16du:dateUtc="2025-06-04T14:58:00Z">
              <w:rPr>
                <w:rFonts w:ascii="Times New Roman" w:hAnsi="Times New Roman" w:cs="Times New Roman"/>
                <w:color w:val="000000"/>
                <w:sz w:val="22"/>
              </w:rPr>
            </w:rPrChange>
          </w:rPr>
          <w:t>.</w:t>
        </w:r>
      </w:ins>
      <w:r w:rsidR="35432147" w:rsidRPr="00EB3F07">
        <w:rPr>
          <w:rFonts w:ascii="Avenir Next LT Pro" w:hAnsi="Avenir Next LT Pro" w:cs="Times New Roman"/>
          <w:color w:val="000000"/>
          <w:sz w:val="22"/>
          <w:rPrChange w:id="74" w:author="Guillaume VICAIRE" w:date="2025-06-04T16:58:00Z" w16du:dateUtc="2025-06-04T14:58:00Z">
            <w:rPr>
              <w:color w:val="000000"/>
              <w:sz w:val="22"/>
            </w:rPr>
          </w:rPrChange>
        </w:rPr>
        <w:t xml:space="preserve"> </w:t>
      </w:r>
      <w:r w:rsidR="00367B35" w:rsidRPr="00EB3F07">
        <w:rPr>
          <w:rFonts w:ascii="Avenir Next LT Pro" w:hAnsi="Avenir Next LT Pro" w:cs="Times New Roman"/>
          <w:color w:val="000000"/>
          <w:sz w:val="22"/>
          <w:rPrChange w:id="75" w:author="Guillaume VICAIRE" w:date="2025-06-04T16:58:00Z" w16du:dateUtc="2025-06-04T14:58:00Z">
            <w:rPr>
              <w:rFonts w:ascii="Times New Roman" w:hAnsi="Times New Roman" w:cs="Times New Roman"/>
              <w:color w:val="000000"/>
              <w:sz w:val="22"/>
            </w:rPr>
          </w:rPrChange>
        </w:rPr>
        <w:t xml:space="preserve">En effet, </w:t>
      </w:r>
      <w:r w:rsidR="35432147" w:rsidRPr="00EB3F07" w:rsidDel="00367B35">
        <w:rPr>
          <w:rFonts w:ascii="Avenir Next LT Pro" w:hAnsi="Avenir Next LT Pro" w:cs="Times New Roman"/>
          <w:color w:val="000000"/>
          <w:sz w:val="22"/>
          <w:rPrChange w:id="76" w:author="Guillaume VICAIRE" w:date="2025-06-04T16:58:00Z" w16du:dateUtc="2025-06-04T14:58:00Z">
            <w:rPr>
              <w:color w:val="000000"/>
              <w:sz w:val="22"/>
            </w:rPr>
          </w:rPrChange>
        </w:rPr>
        <w:t>nous</w:t>
      </w:r>
      <w:r w:rsidR="35432147" w:rsidRPr="00EB3F07">
        <w:rPr>
          <w:rFonts w:ascii="Avenir Next LT Pro" w:hAnsi="Avenir Next LT Pro" w:cs="Times New Roman"/>
          <w:color w:val="000000"/>
          <w:sz w:val="22"/>
          <w:rPrChange w:id="77" w:author="Guillaume VICAIRE" w:date="2025-06-04T16:58:00Z" w16du:dateUtc="2025-06-04T14:58:00Z">
            <w:rPr>
              <w:color w:val="000000"/>
              <w:sz w:val="22"/>
            </w:rPr>
          </w:rPrChange>
        </w:rPr>
        <w:t xml:space="preserve"> ne</w:t>
      </w:r>
      <w:r w:rsidR="00367B35" w:rsidRPr="00EB3F07">
        <w:rPr>
          <w:rFonts w:ascii="Avenir Next LT Pro" w:hAnsi="Avenir Next LT Pro" w:cs="Times New Roman"/>
          <w:color w:val="000000"/>
          <w:sz w:val="22"/>
          <w:rPrChange w:id="78" w:author="Guillaume VICAIRE" w:date="2025-06-04T16:58:00Z" w16du:dateUtc="2025-06-04T14:58:00Z">
            <w:rPr>
              <w:rFonts w:ascii="Times New Roman" w:hAnsi="Times New Roman" w:cs="Times New Roman"/>
              <w:color w:val="000000"/>
              <w:sz w:val="22"/>
            </w:rPr>
          </w:rPrChange>
        </w:rPr>
        <w:t xml:space="preserve"> les</w:t>
      </w:r>
      <w:r w:rsidR="35432147" w:rsidRPr="00EB3F07">
        <w:rPr>
          <w:rFonts w:ascii="Avenir Next LT Pro" w:hAnsi="Avenir Next LT Pro" w:cs="Times New Roman"/>
          <w:color w:val="000000"/>
          <w:sz w:val="22"/>
          <w:rPrChange w:id="79" w:author="Guillaume VICAIRE" w:date="2025-06-04T16:58:00Z" w16du:dateUtc="2025-06-04T14:58:00Z">
            <w:rPr>
              <w:color w:val="000000"/>
              <w:sz w:val="22"/>
            </w:rPr>
          </w:rPrChange>
        </w:rPr>
        <w:t xml:space="preserve"> récupérons </w:t>
      </w:r>
      <w:r w:rsidR="00367B35" w:rsidRPr="00EB3F07">
        <w:rPr>
          <w:rFonts w:ascii="Avenir Next LT Pro" w:hAnsi="Avenir Next LT Pro" w:cs="Times New Roman"/>
          <w:color w:val="000000"/>
          <w:sz w:val="22"/>
          <w:rPrChange w:id="80" w:author="Guillaume VICAIRE" w:date="2025-06-04T16:58:00Z" w16du:dateUtc="2025-06-04T14:58:00Z">
            <w:rPr>
              <w:rFonts w:ascii="Times New Roman" w:hAnsi="Times New Roman" w:cs="Times New Roman"/>
              <w:color w:val="000000"/>
              <w:sz w:val="22"/>
            </w:rPr>
          </w:rPrChange>
        </w:rPr>
        <w:t xml:space="preserve">que </w:t>
      </w:r>
      <w:r w:rsidR="35432147" w:rsidRPr="00EB3F07">
        <w:rPr>
          <w:rFonts w:ascii="Avenir Next LT Pro" w:hAnsi="Avenir Next LT Pro" w:cs="Times New Roman"/>
          <w:color w:val="000000"/>
          <w:sz w:val="22"/>
          <w:rPrChange w:id="81" w:author="Guillaume VICAIRE" w:date="2025-06-04T16:58:00Z" w16du:dateUtc="2025-06-04T14:58:00Z">
            <w:rPr>
              <w:color w:val="000000"/>
              <w:sz w:val="22"/>
            </w:rPr>
          </w:rPrChange>
        </w:rPr>
        <w:t xml:space="preserve">depuis </w:t>
      </w:r>
      <w:r w:rsidR="00367B35" w:rsidRPr="00EB3F07">
        <w:rPr>
          <w:rFonts w:ascii="Avenir Next LT Pro" w:hAnsi="Avenir Next LT Pro" w:cs="Times New Roman"/>
          <w:color w:val="000000"/>
          <w:sz w:val="22"/>
          <w:rPrChange w:id="82" w:author="Guillaume VICAIRE" w:date="2025-06-04T16:58:00Z" w16du:dateUtc="2025-06-04T14:58:00Z">
            <w:rPr>
              <w:rFonts w:ascii="Times New Roman" w:hAnsi="Times New Roman" w:cs="Times New Roman"/>
              <w:color w:val="000000"/>
              <w:sz w:val="22"/>
            </w:rPr>
          </w:rPrChange>
        </w:rPr>
        <w:t xml:space="preserve">2024 </w:t>
      </w:r>
      <w:r w:rsidR="00367B35" w:rsidRPr="6E3C6ED6">
        <w:rPr>
          <w:rFonts w:ascii="Avenir Next LT Pro" w:hAnsi="Avenir Next LT Pro" w:cs="Times New Roman"/>
          <w:color w:val="000000"/>
          <w:sz w:val="22"/>
          <w:rPrChange w:id="83" w:author="Guillaume VICAIRE" w:date="2025-06-04T16:58:00Z">
            <w:rPr>
              <w:rFonts w:ascii="Times New Roman" w:hAnsi="Times New Roman" w:cs="Times New Roman"/>
              <w:color w:val="000000"/>
              <w:sz w:val="22"/>
            </w:rPr>
          </w:rPrChange>
        </w:rPr>
        <w:t>pour</w:t>
      </w:r>
      <w:r w:rsidR="55831C75" w:rsidRPr="00EB3F07">
        <w:rPr>
          <w:rFonts w:ascii="Avenir Next LT Pro" w:hAnsi="Avenir Next LT Pro" w:cs="Times New Roman"/>
          <w:color w:val="000000"/>
          <w:sz w:val="22"/>
          <w:rPrChange w:id="84" w:author="Guillaume VICAIRE" w:date="2025-06-04T16:58:00Z" w16du:dateUtc="2025-06-04T14:58:00Z">
            <w:rPr>
              <w:color w:val="000000"/>
              <w:sz w:val="22"/>
            </w:rPr>
          </w:rPrChange>
        </w:rPr>
        <w:t xml:space="preserve"> les nouveaux adhérents</w:t>
      </w:r>
      <w:ins w:id="85" w:author="Guillaume VICAIRE" w:date="2025-06-04T12:16:00Z" w16du:dateUtc="2025-06-04T10:16:00Z">
        <w:r w:rsidR="00367B35" w:rsidRPr="00EB3F07">
          <w:rPr>
            <w:rFonts w:ascii="Avenir Next LT Pro" w:hAnsi="Avenir Next LT Pro" w:cs="Times New Roman"/>
            <w:color w:val="000000"/>
            <w:sz w:val="22"/>
            <w:rPrChange w:id="86" w:author="Guillaume VICAIRE" w:date="2025-06-04T16:58:00Z" w16du:dateUtc="2025-06-04T14:58:00Z">
              <w:rPr>
                <w:rFonts w:ascii="Times New Roman" w:hAnsi="Times New Roman" w:cs="Times New Roman"/>
                <w:color w:val="000000"/>
                <w:sz w:val="22"/>
              </w:rPr>
            </w:rPrChange>
          </w:rPr>
          <w:t>.</w:t>
        </w:r>
      </w:ins>
      <w:del w:id="87" w:author="Guillaume VICAIRE" w:date="2025-06-04T12:16:00Z" w16du:dateUtc="2025-06-04T10:16:00Z">
        <w:r w:rsidR="55831C75" w:rsidRPr="6E3C6ED6" w:rsidDel="00367B35">
          <w:rPr>
            <w:rFonts w:ascii="Avenir Next LT Pro" w:hAnsi="Avenir Next LT Pro" w:cs="Times New Roman"/>
            <w:color w:val="000000"/>
            <w:sz w:val="22"/>
          </w:rPr>
          <w:delText>)</w:delText>
        </w:r>
      </w:del>
    </w:p>
    <w:p w14:paraId="03C22AEE" w14:textId="163BEA3F" w:rsidR="30B0FC87" w:rsidRPr="00EB3F07" w:rsidRDefault="30B0FC87" w:rsidP="50472A1D">
      <w:pPr>
        <w:jc w:val="both"/>
        <w:rPr>
          <w:rFonts w:ascii="Avenir Next LT Pro" w:hAnsi="Avenir Next LT Pro" w:cs="Times New Roman"/>
          <w:color w:val="000000"/>
          <w:sz w:val="22"/>
          <w:rPrChange w:id="88" w:author="Guillaume VICAIRE" w:date="2025-06-04T16:58:00Z" w16du:dateUtc="2025-06-04T14:58:00Z">
            <w:rPr>
              <w:color w:val="000000"/>
              <w:sz w:val="22"/>
            </w:rPr>
          </w:rPrChange>
        </w:rPr>
      </w:pPr>
    </w:p>
    <w:p w14:paraId="628F084C" w14:textId="4DA5D027" w:rsidR="0442545F" w:rsidRPr="00EB3F07" w:rsidRDefault="0442545F" w:rsidP="0442545F">
      <w:pPr>
        <w:pStyle w:val="ListParagraph"/>
        <w:numPr>
          <w:ilvl w:val="0"/>
          <w:numId w:val="0"/>
        </w:numPr>
        <w:ind w:left="643"/>
        <w:rPr>
          <w:rFonts w:ascii="Avenir Next LT Pro" w:hAnsi="Avenir Next LT Pro" w:cs="Times New Roman"/>
          <w:sz w:val="22"/>
          <w:rPrChange w:id="89" w:author="Guillaume VICAIRE" w:date="2025-06-04T16:58:00Z" w16du:dateUtc="2025-06-04T14:58:00Z">
            <w:rPr/>
          </w:rPrChange>
        </w:rPr>
      </w:pPr>
    </w:p>
    <w:p w14:paraId="3F7B5344" w14:textId="0AD7A917" w:rsidR="276D815D" w:rsidRPr="00EB3F07" w:rsidRDefault="276D815D" w:rsidP="00944450">
      <w:pPr>
        <w:pStyle w:val="ListParagraph"/>
        <w:jc w:val="both"/>
        <w:rPr>
          <w:rFonts w:ascii="Avenir Next LT Pro" w:hAnsi="Avenir Next LT Pro" w:cs="Times New Roman"/>
          <w:i/>
          <w:iCs/>
          <w:color w:val="ADADAD" w:themeColor="background2" w:themeShade="BF"/>
          <w:sz w:val="22"/>
          <w:rPrChange w:id="90" w:author="Guillaume VICAIRE" w:date="2025-06-04T16:58:00Z" w16du:dateUtc="2025-06-04T14:58:00Z">
            <w:rPr>
              <w:color w:val="001B3D" w:themeColor="accent3"/>
              <w:szCs w:val="20"/>
            </w:rPr>
          </w:rPrChange>
        </w:rPr>
        <w:pPrChange w:id="91" w:author="Guillaume VICAIRE" w:date="2025-06-04T12:19:00Z" w16du:dateUtc="2025-06-04T10:19:00Z">
          <w:pPr>
            <w:pStyle w:val="ListParagraph"/>
          </w:pPr>
        </w:pPrChange>
      </w:pPr>
      <w:r w:rsidRPr="00EB3F07">
        <w:rPr>
          <w:rFonts w:ascii="Avenir Next LT Pro" w:hAnsi="Avenir Next LT Pro" w:cs="Times New Roman"/>
          <w:i/>
          <w:iCs/>
          <w:color w:val="ADADAD" w:themeColor="background2" w:themeShade="BF"/>
          <w:sz w:val="22"/>
          <w:rPrChange w:id="92" w:author="Guillaume VICAIRE" w:date="2025-06-04T16:58:00Z" w16du:dateUtc="2025-06-04T14:58:00Z">
            <w:rPr/>
          </w:rPrChange>
        </w:rPr>
        <w:t>Afin de retracer l’évolution de vos adhérents, veuillez communiquer, pour chacune des six dernières années pleines (2019-2024), un tableur contenant, a minima, les numéros de structure associés aux cliniques adhérentes à votre centrale</w:t>
      </w:r>
    </w:p>
    <w:p w14:paraId="6A0E0EC6" w14:textId="68E997DD" w:rsidR="00817885" w:rsidRPr="00EB3F07" w:rsidRDefault="7D96CE7B" w:rsidP="00944450">
      <w:pPr>
        <w:jc w:val="both"/>
        <w:rPr>
          <w:ins w:id="93" w:author="Guillaume VICAIRE" w:date="2025-06-04T12:18:00Z" w16du:dateUtc="2025-06-04T10:18:00Z"/>
          <w:rFonts w:ascii="Avenir Next LT Pro" w:hAnsi="Avenir Next LT Pro" w:cs="Times New Roman"/>
          <w:color w:val="000000"/>
          <w:sz w:val="22"/>
          <w:rPrChange w:id="94" w:author="Guillaume VICAIRE" w:date="2025-06-04T16:58:00Z" w16du:dateUtc="2025-06-04T14:58:00Z">
            <w:rPr>
              <w:ins w:id="95" w:author="Guillaume VICAIRE" w:date="2025-06-04T12:18:00Z" w16du:dateUtc="2025-06-04T10:18:00Z"/>
              <w:rFonts w:ascii="Times New Roman" w:hAnsi="Times New Roman" w:cs="Times New Roman"/>
              <w:color w:val="000000"/>
              <w:sz w:val="22"/>
            </w:rPr>
          </w:rPrChange>
        </w:rPr>
      </w:pPr>
      <w:r w:rsidRPr="00EB3F07">
        <w:rPr>
          <w:rFonts w:ascii="Avenir Next LT Pro" w:hAnsi="Avenir Next LT Pro" w:cs="Times New Roman"/>
          <w:color w:val="000000"/>
          <w:sz w:val="22"/>
          <w:rPrChange w:id="96" w:author="Guillaume VICAIRE" w:date="2025-06-04T16:58:00Z" w16du:dateUtc="2025-06-04T14:58:00Z">
            <w:rPr>
              <w:color w:val="000000"/>
              <w:sz w:val="22"/>
            </w:rPr>
          </w:rPrChange>
        </w:rPr>
        <w:t>Le tableau Excel Annexe 2 est envoyé avec le présent courriel</w:t>
      </w:r>
      <w:ins w:id="97" w:author="Guillaume VICAIRE" w:date="2025-06-04T12:18:00Z" w16du:dateUtc="2025-06-04T10:18:00Z">
        <w:r w:rsidR="00B844F4" w:rsidRPr="00EB3F07">
          <w:rPr>
            <w:rFonts w:ascii="Avenir Next LT Pro" w:hAnsi="Avenir Next LT Pro" w:cs="Times New Roman"/>
            <w:color w:val="000000"/>
            <w:sz w:val="22"/>
            <w:rPrChange w:id="98" w:author="Guillaume VICAIRE" w:date="2025-06-04T16:58:00Z" w16du:dateUtc="2025-06-04T14:58:00Z">
              <w:rPr>
                <w:rFonts w:ascii="Times New Roman" w:hAnsi="Times New Roman" w:cs="Times New Roman"/>
                <w:color w:val="000000"/>
                <w:sz w:val="22"/>
              </w:rPr>
            </w:rPrChange>
          </w:rPr>
          <w:t>.</w:t>
        </w:r>
      </w:ins>
      <w:r w:rsidR="530B4815" w:rsidRPr="00EB3F07">
        <w:rPr>
          <w:rFonts w:ascii="Avenir Next LT Pro" w:hAnsi="Avenir Next LT Pro" w:cs="Times New Roman"/>
          <w:color w:val="000000"/>
          <w:sz w:val="22"/>
          <w:rPrChange w:id="99" w:author="Guillaume VICAIRE" w:date="2025-06-04T16:58:00Z" w16du:dateUtc="2025-06-04T14:58:00Z">
            <w:rPr>
              <w:color w:val="000000"/>
              <w:sz w:val="22"/>
            </w:rPr>
          </w:rPrChange>
        </w:rPr>
        <w:t xml:space="preserve"> </w:t>
      </w:r>
      <w:ins w:id="100" w:author="Guillaume VICAIRE" w:date="2025-06-04T12:18:00Z">
        <w:r w:rsidR="00B844F4" w:rsidRPr="6E3C6ED6">
          <w:rPr>
            <w:rFonts w:ascii="Avenir Next LT Pro" w:hAnsi="Avenir Next LT Pro" w:cs="Times New Roman"/>
            <w:color w:val="000000"/>
            <w:sz w:val="22"/>
            <w:rPrChange w:id="101" w:author="Guillaume VICAIRE" w:date="2025-06-04T16:58:00Z">
              <w:rPr>
                <w:rFonts w:ascii="Times New Roman" w:hAnsi="Times New Roman" w:cs="Times New Roman"/>
                <w:color w:val="000000"/>
                <w:sz w:val="22"/>
              </w:rPr>
            </w:rPrChange>
          </w:rPr>
          <w:t>N</w:t>
        </w:r>
      </w:ins>
      <w:r w:rsidR="3FD8AD4C" w:rsidRPr="6E3C6ED6">
        <w:rPr>
          <w:rFonts w:ascii="Avenir Next LT Pro" w:hAnsi="Avenir Next LT Pro" w:cs="Times New Roman"/>
          <w:color w:val="000000"/>
          <w:sz w:val="22"/>
        </w:rPr>
        <w:t>ous</w:t>
      </w:r>
    </w:p>
    <w:p w14:paraId="683A7B0D" w14:textId="77777777" w:rsidR="00817885" w:rsidRPr="00EB3F07" w:rsidRDefault="00817885" w:rsidP="00944450">
      <w:pPr>
        <w:jc w:val="both"/>
        <w:rPr>
          <w:ins w:id="102" w:author="Guillaume VICAIRE" w:date="2025-06-04T12:18:00Z" w16du:dateUtc="2025-06-04T10:18:00Z"/>
          <w:rFonts w:ascii="Avenir Next LT Pro" w:hAnsi="Avenir Next LT Pro" w:cs="Times New Roman"/>
          <w:color w:val="000000"/>
          <w:sz w:val="22"/>
          <w:rPrChange w:id="103" w:author="Guillaume VICAIRE" w:date="2025-06-04T16:58:00Z" w16du:dateUtc="2025-06-04T14:58:00Z">
            <w:rPr>
              <w:ins w:id="104" w:author="Guillaume VICAIRE" w:date="2025-06-04T12:18:00Z" w16du:dateUtc="2025-06-04T10:18:00Z"/>
              <w:rFonts w:ascii="Times New Roman" w:hAnsi="Times New Roman" w:cs="Times New Roman"/>
              <w:color w:val="000000"/>
              <w:sz w:val="22"/>
            </w:rPr>
          </w:rPrChange>
        </w:rPr>
      </w:pPr>
      <w:proofErr w:type="gramStart"/>
      <w:ins w:id="105" w:author="Guillaume VICAIRE" w:date="2025-06-04T12:18:00Z" w16du:dateUtc="2025-06-04T10:18:00Z">
        <w:r w:rsidRPr="00EB3F07">
          <w:rPr>
            <w:rFonts w:ascii="Avenir Next LT Pro" w:hAnsi="Avenir Next LT Pro" w:cs="Times New Roman"/>
            <w:color w:val="000000"/>
            <w:sz w:val="22"/>
            <w:rPrChange w:id="106" w:author="Guillaume VICAIRE" w:date="2025-06-04T16:58:00Z" w16du:dateUtc="2025-06-04T14:58:00Z">
              <w:rPr>
                <w:rFonts w:ascii="Times New Roman" w:hAnsi="Times New Roman" w:cs="Times New Roman"/>
                <w:color w:val="000000"/>
                <w:sz w:val="22"/>
              </w:rPr>
            </w:rPrChange>
          </w:rPr>
          <w:t>ne</w:t>
        </w:r>
        <w:proofErr w:type="gramEnd"/>
        <w:r w:rsidRPr="00EB3F07">
          <w:rPr>
            <w:rFonts w:ascii="Avenir Next LT Pro" w:hAnsi="Avenir Next LT Pro" w:cs="Times New Roman"/>
            <w:color w:val="000000"/>
            <w:sz w:val="22"/>
            <w:rPrChange w:id="107" w:author="Guillaume VICAIRE" w:date="2025-06-04T16:58:00Z" w16du:dateUtc="2025-06-04T14:58:00Z">
              <w:rPr>
                <w:rFonts w:ascii="Times New Roman" w:hAnsi="Times New Roman" w:cs="Times New Roman"/>
                <w:color w:val="000000"/>
                <w:sz w:val="22"/>
              </w:rPr>
            </w:rPrChange>
          </w:rPr>
          <w:t xml:space="preserve"> disposons pas des numéros d’ordre des cliniques ni des numéros de Siret. En effet, nous ne les récupérons que depuis 2024 pour les nouveaux adhérents.</w:t>
        </w:r>
      </w:ins>
    </w:p>
    <w:p w14:paraId="4FC1E6FB" w14:textId="78F43787" w:rsidR="0442545F" w:rsidRPr="00EB3F07" w:rsidRDefault="0442545F">
      <w:pPr>
        <w:ind w:left="643"/>
        <w:jc w:val="both"/>
        <w:rPr>
          <w:rFonts w:ascii="Avenir Next LT Pro" w:hAnsi="Avenir Next LT Pro"/>
          <w:rPrChange w:id="108" w:author="Guillaume VICAIRE" w:date="2025-06-04T16:58:00Z" w16du:dateUtc="2025-06-04T14:58:00Z">
            <w:rPr/>
          </w:rPrChange>
        </w:rPr>
        <w:pPrChange w:id="109" w:author="Romain Vieira" w:date="2025-06-04T18:42:00Z" w16du:dateUtc="2025-06-04T16:42:00Z">
          <w:pPr>
            <w:jc w:val="both"/>
          </w:pPr>
        </w:pPrChange>
      </w:pPr>
    </w:p>
    <w:p w14:paraId="6680347B" w14:textId="69F17CED" w:rsidR="0442545F" w:rsidRPr="00EB3F07" w:rsidDel="00B844F4" w:rsidRDefault="0442545F" w:rsidP="00944450">
      <w:pPr>
        <w:jc w:val="both"/>
        <w:rPr>
          <w:del w:id="110" w:author="Guillaume VICAIRE" w:date="2025-06-04T12:19:00Z" w16du:dateUtc="2025-06-04T10:19:00Z"/>
          <w:rFonts w:ascii="Avenir Next LT Pro" w:hAnsi="Avenir Next LT Pro" w:cs="Times New Roman"/>
          <w:color w:val="000000"/>
          <w:sz w:val="22"/>
          <w:rPrChange w:id="111" w:author="Guillaume VICAIRE" w:date="2025-06-04T16:58:00Z" w16du:dateUtc="2025-06-04T14:58:00Z">
            <w:rPr>
              <w:del w:id="112" w:author="Guillaume VICAIRE" w:date="2025-06-04T12:19:00Z" w16du:dateUtc="2025-06-04T10:19:00Z"/>
              <w:color w:val="000000"/>
              <w:sz w:val="22"/>
            </w:rPr>
          </w:rPrChange>
        </w:rPr>
      </w:pPr>
    </w:p>
    <w:p w14:paraId="2DF76650" w14:textId="29C01AB5" w:rsidR="0442545F" w:rsidRPr="00EB3F07" w:rsidDel="00B844F4" w:rsidRDefault="0442545F" w:rsidP="00944450">
      <w:pPr>
        <w:pStyle w:val="ListParagraph"/>
        <w:numPr>
          <w:ilvl w:val="0"/>
          <w:numId w:val="0"/>
        </w:numPr>
        <w:ind w:left="643"/>
        <w:jc w:val="both"/>
        <w:rPr>
          <w:del w:id="113" w:author="Guillaume VICAIRE" w:date="2025-06-04T12:19:00Z" w16du:dateUtc="2025-06-04T10:19:00Z"/>
          <w:rFonts w:ascii="Avenir Next LT Pro" w:hAnsi="Avenir Next LT Pro" w:cs="Times New Roman"/>
          <w:sz w:val="22"/>
          <w:rPrChange w:id="114" w:author="Guillaume VICAIRE" w:date="2025-06-04T16:58:00Z" w16du:dateUtc="2025-06-04T14:58:00Z">
            <w:rPr>
              <w:del w:id="115" w:author="Guillaume VICAIRE" w:date="2025-06-04T12:19:00Z" w16du:dateUtc="2025-06-04T10:19:00Z"/>
            </w:rPr>
          </w:rPrChange>
        </w:rPr>
        <w:pPrChange w:id="116" w:author="Guillaume VICAIRE" w:date="2025-06-04T12:19:00Z" w16du:dateUtc="2025-06-04T10:19:00Z">
          <w:pPr>
            <w:pStyle w:val="ListParagraph"/>
            <w:numPr>
              <w:numId w:val="0"/>
            </w:numPr>
            <w:ind w:firstLine="0"/>
          </w:pPr>
        </w:pPrChange>
      </w:pPr>
    </w:p>
    <w:p w14:paraId="3DB2C6E6" w14:textId="554EFFFB" w:rsidR="0442545F" w:rsidRPr="00EB3F07" w:rsidDel="00B844F4" w:rsidRDefault="0442545F" w:rsidP="00944450">
      <w:pPr>
        <w:pStyle w:val="ListParagraph"/>
        <w:numPr>
          <w:ilvl w:val="0"/>
          <w:numId w:val="0"/>
        </w:numPr>
        <w:ind w:left="643"/>
        <w:jc w:val="both"/>
        <w:rPr>
          <w:del w:id="117" w:author="Guillaume VICAIRE" w:date="2025-06-04T12:19:00Z" w16du:dateUtc="2025-06-04T10:19:00Z"/>
          <w:rFonts w:ascii="Avenir Next LT Pro" w:hAnsi="Avenir Next LT Pro" w:cs="Times New Roman"/>
          <w:sz w:val="22"/>
          <w:rPrChange w:id="118" w:author="Guillaume VICAIRE" w:date="2025-06-04T16:58:00Z" w16du:dateUtc="2025-06-04T14:58:00Z">
            <w:rPr>
              <w:del w:id="119" w:author="Guillaume VICAIRE" w:date="2025-06-04T12:19:00Z" w16du:dateUtc="2025-06-04T10:19:00Z"/>
            </w:rPr>
          </w:rPrChange>
        </w:rPr>
        <w:pPrChange w:id="120" w:author="Guillaume VICAIRE" w:date="2025-06-04T12:19:00Z" w16du:dateUtc="2025-06-04T10:19:00Z">
          <w:pPr>
            <w:pStyle w:val="ListParagraph"/>
            <w:numPr>
              <w:numId w:val="0"/>
            </w:numPr>
            <w:ind w:firstLine="0"/>
          </w:pPr>
        </w:pPrChange>
      </w:pPr>
    </w:p>
    <w:p w14:paraId="53F42A8B" w14:textId="39032FAC" w:rsidR="0442545F" w:rsidRPr="00EB3F07" w:rsidDel="00B844F4" w:rsidRDefault="0442545F" w:rsidP="00944450">
      <w:pPr>
        <w:pStyle w:val="ListParagraph"/>
        <w:numPr>
          <w:ilvl w:val="0"/>
          <w:numId w:val="0"/>
        </w:numPr>
        <w:ind w:left="643"/>
        <w:jc w:val="both"/>
        <w:rPr>
          <w:del w:id="121" w:author="Guillaume VICAIRE" w:date="2025-06-04T12:19:00Z" w16du:dateUtc="2025-06-04T10:19:00Z"/>
          <w:rFonts w:ascii="Avenir Next LT Pro" w:hAnsi="Avenir Next LT Pro" w:cs="Times New Roman"/>
          <w:sz w:val="22"/>
          <w:rPrChange w:id="122" w:author="Guillaume VICAIRE" w:date="2025-06-04T16:58:00Z" w16du:dateUtc="2025-06-04T14:58:00Z">
            <w:rPr>
              <w:del w:id="123" w:author="Guillaume VICAIRE" w:date="2025-06-04T12:19:00Z" w16du:dateUtc="2025-06-04T10:19:00Z"/>
            </w:rPr>
          </w:rPrChange>
        </w:rPr>
        <w:pPrChange w:id="124" w:author="Guillaume VICAIRE" w:date="2025-06-04T12:19:00Z" w16du:dateUtc="2025-06-04T10:19:00Z">
          <w:pPr>
            <w:pStyle w:val="ListParagraph"/>
            <w:numPr>
              <w:numId w:val="0"/>
            </w:numPr>
            <w:ind w:firstLine="0"/>
          </w:pPr>
        </w:pPrChange>
      </w:pPr>
    </w:p>
    <w:p w14:paraId="73550DF5" w14:textId="2BCC3868" w:rsidR="0442545F" w:rsidRPr="00EB3F07" w:rsidDel="00B844F4" w:rsidRDefault="0442545F" w:rsidP="00944450">
      <w:pPr>
        <w:pStyle w:val="ListParagraph"/>
        <w:numPr>
          <w:ilvl w:val="0"/>
          <w:numId w:val="0"/>
        </w:numPr>
        <w:ind w:left="643"/>
        <w:jc w:val="both"/>
        <w:rPr>
          <w:del w:id="125" w:author="Guillaume VICAIRE" w:date="2025-06-04T12:19:00Z" w16du:dateUtc="2025-06-04T10:19:00Z"/>
          <w:rFonts w:ascii="Avenir Next LT Pro" w:hAnsi="Avenir Next LT Pro" w:cs="Times New Roman"/>
          <w:sz w:val="22"/>
          <w:rPrChange w:id="126" w:author="Guillaume VICAIRE" w:date="2025-06-04T16:58:00Z" w16du:dateUtc="2025-06-04T14:58:00Z">
            <w:rPr>
              <w:del w:id="127" w:author="Guillaume VICAIRE" w:date="2025-06-04T12:19:00Z" w16du:dateUtc="2025-06-04T10:19:00Z"/>
            </w:rPr>
          </w:rPrChange>
        </w:rPr>
        <w:pPrChange w:id="128" w:author="Guillaume VICAIRE" w:date="2025-06-04T12:19:00Z" w16du:dateUtc="2025-06-04T10:19:00Z">
          <w:pPr>
            <w:pStyle w:val="ListParagraph"/>
            <w:numPr>
              <w:numId w:val="0"/>
            </w:numPr>
            <w:ind w:firstLine="0"/>
          </w:pPr>
        </w:pPrChange>
      </w:pPr>
    </w:p>
    <w:p w14:paraId="78D95537" w14:textId="7F80DDAE" w:rsidR="0442545F" w:rsidRPr="00EB3F07" w:rsidDel="00B844F4" w:rsidRDefault="0442545F" w:rsidP="00944450">
      <w:pPr>
        <w:pStyle w:val="ListParagraph"/>
        <w:numPr>
          <w:ilvl w:val="0"/>
          <w:numId w:val="0"/>
        </w:numPr>
        <w:ind w:left="643"/>
        <w:jc w:val="both"/>
        <w:rPr>
          <w:del w:id="129" w:author="Guillaume VICAIRE" w:date="2025-06-04T12:19:00Z" w16du:dateUtc="2025-06-04T10:19:00Z"/>
          <w:rFonts w:ascii="Avenir Next LT Pro" w:hAnsi="Avenir Next LT Pro" w:cs="Times New Roman"/>
          <w:sz w:val="22"/>
          <w:rPrChange w:id="130" w:author="Guillaume VICAIRE" w:date="2025-06-04T16:58:00Z" w16du:dateUtc="2025-06-04T14:58:00Z">
            <w:rPr>
              <w:del w:id="131" w:author="Guillaume VICAIRE" w:date="2025-06-04T12:19:00Z" w16du:dateUtc="2025-06-04T10:19:00Z"/>
            </w:rPr>
          </w:rPrChange>
        </w:rPr>
        <w:pPrChange w:id="132" w:author="Guillaume VICAIRE" w:date="2025-06-04T12:19:00Z" w16du:dateUtc="2025-06-04T10:19:00Z">
          <w:pPr>
            <w:pStyle w:val="ListParagraph"/>
            <w:numPr>
              <w:numId w:val="0"/>
            </w:numPr>
            <w:ind w:firstLine="0"/>
          </w:pPr>
        </w:pPrChange>
      </w:pPr>
    </w:p>
    <w:p w14:paraId="71F7F7AD" w14:textId="773E871D" w:rsidR="0442545F" w:rsidRPr="00EB3F07" w:rsidDel="00944450" w:rsidRDefault="0442545F" w:rsidP="00944450">
      <w:pPr>
        <w:pStyle w:val="ListParagraph"/>
        <w:numPr>
          <w:ilvl w:val="0"/>
          <w:numId w:val="0"/>
        </w:numPr>
        <w:ind w:left="643"/>
        <w:jc w:val="both"/>
        <w:rPr>
          <w:del w:id="133" w:author="Guillaume VICAIRE" w:date="2025-06-04T12:19:00Z" w16du:dateUtc="2025-06-04T10:19:00Z"/>
          <w:rFonts w:ascii="Avenir Next LT Pro" w:hAnsi="Avenir Next LT Pro" w:cs="Times New Roman"/>
          <w:i/>
          <w:iCs/>
          <w:color w:val="ADADAD" w:themeColor="background2" w:themeShade="BF"/>
          <w:sz w:val="22"/>
          <w:rPrChange w:id="134" w:author="Guillaume VICAIRE" w:date="2025-06-04T16:58:00Z" w16du:dateUtc="2025-06-04T14:58:00Z">
            <w:rPr>
              <w:del w:id="135" w:author="Guillaume VICAIRE" w:date="2025-06-04T12:19:00Z" w16du:dateUtc="2025-06-04T10:19:00Z"/>
            </w:rPr>
          </w:rPrChange>
        </w:rPr>
        <w:pPrChange w:id="136" w:author="Guillaume VICAIRE" w:date="2025-06-04T12:19:00Z" w16du:dateUtc="2025-06-04T10:19:00Z">
          <w:pPr>
            <w:pStyle w:val="ListParagraph"/>
            <w:numPr>
              <w:numId w:val="0"/>
            </w:numPr>
            <w:ind w:firstLine="0"/>
          </w:pPr>
        </w:pPrChange>
      </w:pPr>
    </w:p>
    <w:p w14:paraId="198B4358" w14:textId="280E382F" w:rsidR="0149ECA3" w:rsidRPr="00EB3F07" w:rsidRDefault="0149ECA3" w:rsidP="00944450">
      <w:pPr>
        <w:pStyle w:val="ListParagraph"/>
        <w:jc w:val="both"/>
        <w:rPr>
          <w:rFonts w:ascii="Avenir Next LT Pro" w:hAnsi="Avenir Next LT Pro" w:cs="Times New Roman"/>
          <w:i/>
          <w:iCs/>
          <w:color w:val="ADADAD" w:themeColor="background2" w:themeShade="BF"/>
          <w:sz w:val="22"/>
          <w:rPrChange w:id="137" w:author="Guillaume VICAIRE" w:date="2025-06-04T16:58:00Z" w16du:dateUtc="2025-06-04T14:58:00Z">
            <w:rPr/>
          </w:rPrChange>
        </w:rPr>
        <w:pPrChange w:id="138" w:author="Guillaume VICAIRE" w:date="2025-06-04T12:19:00Z" w16du:dateUtc="2025-06-04T10:19:00Z">
          <w:pPr>
            <w:pStyle w:val="ListParagraph"/>
          </w:pPr>
        </w:pPrChange>
      </w:pPr>
      <w:r w:rsidRPr="00EB3F07">
        <w:rPr>
          <w:rFonts w:ascii="Avenir Next LT Pro" w:hAnsi="Avenir Next LT Pro" w:cs="Times New Roman"/>
          <w:i/>
          <w:iCs/>
          <w:color w:val="ADADAD" w:themeColor="background2" w:themeShade="BF"/>
          <w:sz w:val="22"/>
          <w:rPrChange w:id="139" w:author="Guillaume VICAIRE" w:date="2025-06-04T16:58:00Z" w16du:dateUtc="2025-06-04T14:58:00Z">
            <w:rPr/>
          </w:rPrChange>
        </w:rPr>
        <w:t>Veuillez transmettre les montants d’achats agrégés via votre centrale de référencement/négociation de médicaments vétérinaires auprès de chaque laboratoire pharmaceutique pour chacune des six dernières années pleines (2019-2024).</w:t>
      </w:r>
    </w:p>
    <w:p w14:paraId="2F1F2335" w14:textId="126594FA" w:rsidR="0442545F" w:rsidRPr="00EB3F07" w:rsidRDefault="0442545F" w:rsidP="00944450">
      <w:pPr>
        <w:pStyle w:val="ListParagraph"/>
        <w:numPr>
          <w:ilvl w:val="0"/>
          <w:numId w:val="0"/>
        </w:numPr>
        <w:ind w:left="643"/>
        <w:jc w:val="both"/>
        <w:rPr>
          <w:rFonts w:ascii="Avenir Next LT Pro" w:hAnsi="Avenir Next LT Pro" w:cs="Times New Roman"/>
          <w:sz w:val="22"/>
          <w:rPrChange w:id="140" w:author="Guillaume VICAIRE" w:date="2025-06-04T16:58:00Z" w16du:dateUtc="2025-06-04T14:58:00Z">
            <w:rPr/>
          </w:rPrChange>
        </w:rPr>
        <w:pPrChange w:id="141" w:author="Guillaume VICAIRE" w:date="2025-06-04T12:19:00Z" w16du:dateUtc="2025-06-04T10:19:00Z">
          <w:pPr>
            <w:pStyle w:val="ListParagraph"/>
            <w:numPr>
              <w:numId w:val="0"/>
            </w:numPr>
            <w:ind w:firstLine="0"/>
          </w:pPr>
        </w:pPrChange>
      </w:pPr>
    </w:p>
    <w:p w14:paraId="14B2F50A" w14:textId="7A772B71" w:rsidR="0442545F" w:rsidRPr="00EB3F07" w:rsidRDefault="35CBB7BB" w:rsidP="00944450">
      <w:pPr>
        <w:spacing w:before="240" w:after="240"/>
        <w:jc w:val="both"/>
        <w:rPr>
          <w:rFonts w:ascii="Avenir Next LT Pro" w:hAnsi="Avenir Next LT Pro" w:cs="Times New Roman"/>
          <w:sz w:val="22"/>
          <w:rPrChange w:id="142" w:author="Guillaume VICAIRE" w:date="2025-06-04T16:58:00Z" w16du:dateUtc="2025-06-04T14:58:00Z">
            <w:rPr/>
          </w:rPrChange>
        </w:rPr>
        <w:pPrChange w:id="143" w:author="Guillaume VICAIRE" w:date="2025-06-04T12:19:00Z" w16du:dateUtc="2025-06-04T10:19:00Z">
          <w:pPr>
            <w:spacing w:before="240" w:after="240"/>
          </w:pPr>
        </w:pPrChange>
      </w:pPr>
      <w:r w:rsidRPr="00EB3F07">
        <w:rPr>
          <w:rFonts w:ascii="Avenir Next LT Pro" w:eastAsia="Be Vietnam Pro" w:hAnsi="Avenir Next LT Pro" w:cs="Times New Roman"/>
          <w:sz w:val="22"/>
          <w:rPrChange w:id="144" w:author="Guillaume VICAIRE" w:date="2025-06-04T16:58:00Z" w16du:dateUtc="2025-06-04T14:58:00Z">
            <w:rPr>
              <w:rFonts w:eastAsia="Be Vietnam Pro" w:cs="Be Vietnam Pro"/>
              <w:szCs w:val="20"/>
            </w:rPr>
          </w:rPrChange>
        </w:rPr>
        <w:t xml:space="preserve">Le tableau demandé figure en </w:t>
      </w:r>
      <w:r w:rsidRPr="00EB3F07">
        <w:rPr>
          <w:rFonts w:ascii="Avenir Next LT Pro" w:eastAsia="Be Vietnam Pro" w:hAnsi="Avenir Next LT Pro" w:cs="Times New Roman"/>
          <w:b/>
          <w:bCs/>
          <w:sz w:val="22"/>
          <w:rPrChange w:id="145" w:author="Guillaume VICAIRE" w:date="2025-06-04T16:58:00Z" w16du:dateUtc="2025-06-04T14:58:00Z">
            <w:rPr>
              <w:rFonts w:eastAsia="Be Vietnam Pro" w:cs="Be Vietnam Pro"/>
              <w:b/>
              <w:bCs/>
              <w:szCs w:val="20"/>
            </w:rPr>
          </w:rPrChange>
        </w:rPr>
        <w:t>annexe 3</w:t>
      </w:r>
      <w:r w:rsidRPr="00EB3F07">
        <w:rPr>
          <w:rFonts w:ascii="Avenir Next LT Pro" w:eastAsia="Be Vietnam Pro" w:hAnsi="Avenir Next LT Pro" w:cs="Times New Roman"/>
          <w:sz w:val="22"/>
          <w:rPrChange w:id="146" w:author="Guillaume VICAIRE" w:date="2025-06-04T16:58:00Z" w16du:dateUtc="2025-06-04T14:58:00Z">
            <w:rPr>
              <w:rFonts w:eastAsia="Be Vietnam Pro" w:cs="Be Vietnam Pro"/>
              <w:szCs w:val="20"/>
            </w:rPr>
          </w:rPrChange>
        </w:rPr>
        <w:t xml:space="preserve">. Il présente les montants d’achats agrégés via notre centrale de référencement/négociation de médicaments vétérinaires pour chacune des six dernières années pleines, de </w:t>
      </w:r>
      <w:r w:rsidRPr="6E3C6ED6">
        <w:rPr>
          <w:rFonts w:ascii="Avenir Next LT Pro" w:eastAsia="Be Vietnam Pro" w:hAnsi="Avenir Next LT Pro" w:cs="Times New Roman"/>
          <w:sz w:val="22"/>
          <w:rPrChange w:id="147" w:author="Guillaume VICAIRE" w:date="2025-06-04T16:58:00Z">
            <w:rPr>
              <w:rFonts w:eastAsia="Be Vietnam Pro" w:cs="Be Vietnam Pro"/>
            </w:rPr>
          </w:rPrChange>
        </w:rPr>
        <w:t>20</w:t>
      </w:r>
      <w:r w:rsidR="003961D7" w:rsidRPr="6E3C6ED6">
        <w:rPr>
          <w:rFonts w:ascii="Avenir Next LT Pro" w:eastAsia="Be Vietnam Pro" w:hAnsi="Avenir Next LT Pro" w:cs="Times New Roman"/>
          <w:sz w:val="22"/>
          <w:rPrChange w:id="148" w:author="Guillaume VICAIRE" w:date="2025-06-04T16:58:00Z">
            <w:rPr>
              <w:rFonts w:ascii="Times New Roman" w:eastAsia="Be Vietnam Pro" w:hAnsi="Times New Roman" w:cs="Times New Roman"/>
              <w:sz w:val="22"/>
            </w:rPr>
          </w:rPrChange>
        </w:rPr>
        <w:t>20</w:t>
      </w:r>
      <w:r w:rsidRPr="00EB3F07">
        <w:rPr>
          <w:rFonts w:ascii="Avenir Next LT Pro" w:eastAsia="Be Vietnam Pro" w:hAnsi="Avenir Next LT Pro" w:cs="Times New Roman"/>
          <w:sz w:val="22"/>
          <w:rPrChange w:id="149" w:author="Guillaume VICAIRE" w:date="2025-06-04T16:58:00Z" w16du:dateUtc="2025-06-04T14:58:00Z">
            <w:rPr>
              <w:rFonts w:eastAsia="Be Vietnam Pro" w:cs="Be Vietnam Pro"/>
              <w:szCs w:val="20"/>
            </w:rPr>
          </w:rPrChange>
        </w:rPr>
        <w:t xml:space="preserve"> à 2024.</w:t>
      </w:r>
    </w:p>
    <w:p w14:paraId="3FAA5DE6" w14:textId="32945AC2" w:rsidR="0442545F" w:rsidRPr="00EB3F07" w:rsidRDefault="00583CB3" w:rsidP="00944450">
      <w:pPr>
        <w:spacing w:before="240" w:after="240"/>
        <w:jc w:val="both"/>
        <w:rPr>
          <w:rFonts w:ascii="Avenir Next LT Pro" w:hAnsi="Avenir Next LT Pro" w:cs="Times New Roman"/>
          <w:sz w:val="22"/>
          <w:rPrChange w:id="150" w:author="Guillaume VICAIRE" w:date="2025-06-04T16:58:00Z" w16du:dateUtc="2025-06-04T14:58:00Z">
            <w:rPr/>
          </w:rPrChange>
        </w:rPr>
        <w:pPrChange w:id="151" w:author="Guillaume VICAIRE" w:date="2025-06-04T12:19:00Z" w16du:dateUtc="2025-06-04T10:19:00Z">
          <w:pPr>
            <w:spacing w:before="240" w:after="240"/>
          </w:pPr>
        </w:pPrChange>
      </w:pPr>
      <w:r w:rsidRPr="6E3C6ED6">
        <w:rPr>
          <w:rFonts w:ascii="Avenir Next LT Pro" w:eastAsia="Be Vietnam Pro" w:hAnsi="Avenir Next LT Pro" w:cs="Times New Roman"/>
          <w:sz w:val="22"/>
          <w:rPrChange w:id="152" w:author="Guillaume VICAIRE" w:date="2025-06-04T16:58:00Z">
            <w:rPr>
              <w:rFonts w:ascii="Times New Roman" w:eastAsia="Be Vietnam Pro" w:hAnsi="Times New Roman" w:cs="Times New Roman"/>
              <w:sz w:val="22"/>
            </w:rPr>
          </w:rPrChange>
        </w:rPr>
        <w:t>N</w:t>
      </w:r>
      <w:r w:rsidR="35CBB7BB" w:rsidRPr="6E3C6ED6">
        <w:rPr>
          <w:rFonts w:ascii="Avenir Next LT Pro" w:eastAsia="Be Vietnam Pro" w:hAnsi="Avenir Next LT Pro" w:cs="Times New Roman"/>
          <w:sz w:val="22"/>
          <w:rPrChange w:id="153" w:author="Guillaume VICAIRE" w:date="2025-06-04T16:58:00Z">
            <w:rPr>
              <w:rFonts w:eastAsia="Be Vietnam Pro" w:cs="Be Vietnam Pro"/>
            </w:rPr>
          </w:rPrChange>
        </w:rPr>
        <w:t>ous</w:t>
      </w:r>
      <w:r w:rsidR="35CBB7BB" w:rsidRPr="00EB3F07">
        <w:rPr>
          <w:rFonts w:ascii="Avenir Next LT Pro" w:eastAsia="Be Vietnam Pro" w:hAnsi="Avenir Next LT Pro" w:cs="Times New Roman"/>
          <w:sz w:val="22"/>
          <w:rPrChange w:id="154" w:author="Guillaume VICAIRE" w:date="2025-06-04T16:58:00Z" w16du:dateUtc="2025-06-04T14:58:00Z">
            <w:rPr>
              <w:rFonts w:eastAsia="Be Vietnam Pro" w:cs="Be Vietnam Pro"/>
              <w:szCs w:val="20"/>
            </w:rPr>
          </w:rPrChange>
        </w:rPr>
        <w:t xml:space="preserve"> attirons votre attention sur le fait que notre logiciel de gestion statistique ne permet pas d’extraire les données de l’année 2019. Ainsi, les informations disponibles commencent à partir de l’exercice 2020.</w:t>
      </w:r>
    </w:p>
    <w:p w14:paraId="50F2BB6B" w14:textId="75176243" w:rsidR="0442545F" w:rsidRPr="00EB3F07" w:rsidRDefault="35CBB7BB" w:rsidP="00944450">
      <w:pPr>
        <w:spacing w:before="240" w:after="240"/>
        <w:jc w:val="both"/>
        <w:rPr>
          <w:rFonts w:ascii="Avenir Next LT Pro" w:hAnsi="Avenir Next LT Pro" w:cs="Times New Roman"/>
          <w:sz w:val="22"/>
          <w:rPrChange w:id="155" w:author="Guillaume VICAIRE" w:date="2025-06-04T16:58:00Z" w16du:dateUtc="2025-06-04T14:58:00Z">
            <w:rPr/>
          </w:rPrChange>
        </w:rPr>
        <w:pPrChange w:id="156" w:author="Guillaume VICAIRE" w:date="2025-06-04T12:19:00Z" w16du:dateUtc="2025-06-04T10:19:00Z">
          <w:pPr>
            <w:spacing w:before="240" w:after="240"/>
          </w:pPr>
        </w:pPrChange>
      </w:pPr>
      <w:r w:rsidRPr="00EB3F07">
        <w:rPr>
          <w:rFonts w:ascii="Avenir Next LT Pro" w:eastAsia="Be Vietnam Pro" w:hAnsi="Avenir Next LT Pro" w:cs="Times New Roman"/>
          <w:sz w:val="22"/>
          <w:rPrChange w:id="157" w:author="Guillaume VICAIRE" w:date="2025-06-04T16:58:00Z" w16du:dateUtc="2025-06-04T14:58:00Z">
            <w:rPr>
              <w:rFonts w:eastAsia="Be Vietnam Pro" w:cs="Be Vietnam Pro"/>
              <w:szCs w:val="20"/>
            </w:rPr>
          </w:rPrChange>
        </w:rPr>
        <w:t xml:space="preserve">Les laboratoires pour lesquels nous intervenons en tant que centrale de référencement sont clairement identifiés. </w:t>
      </w:r>
      <w:r w:rsidR="00C21303" w:rsidRPr="6E3C6ED6">
        <w:rPr>
          <w:rFonts w:ascii="Avenir Next LT Pro" w:eastAsia="Be Vietnam Pro" w:hAnsi="Avenir Next LT Pro" w:cs="Times New Roman"/>
          <w:sz w:val="22"/>
          <w:rPrChange w:id="158" w:author="Guillaume VICAIRE" w:date="2025-06-04T16:58:00Z">
            <w:rPr>
              <w:rFonts w:ascii="Times New Roman" w:eastAsia="Be Vietnam Pro" w:hAnsi="Times New Roman" w:cs="Times New Roman"/>
              <w:sz w:val="22"/>
            </w:rPr>
          </w:rPrChange>
        </w:rPr>
        <w:t>L</w:t>
      </w:r>
      <w:r w:rsidRPr="6E3C6ED6">
        <w:rPr>
          <w:rFonts w:ascii="Avenir Next LT Pro" w:eastAsia="Be Vietnam Pro" w:hAnsi="Avenir Next LT Pro" w:cs="Times New Roman"/>
          <w:sz w:val="22"/>
          <w:rPrChange w:id="159" w:author="Guillaume VICAIRE" w:date="2025-06-04T16:58:00Z">
            <w:rPr>
              <w:rFonts w:eastAsia="Be Vietnam Pro" w:cs="Be Vietnam Pro"/>
            </w:rPr>
          </w:rPrChange>
        </w:rPr>
        <w:t>es</w:t>
      </w:r>
      <w:r w:rsidRPr="00EB3F07">
        <w:rPr>
          <w:rFonts w:ascii="Avenir Next LT Pro" w:eastAsia="Be Vietnam Pro" w:hAnsi="Avenir Next LT Pro" w:cs="Times New Roman"/>
          <w:sz w:val="22"/>
          <w:rPrChange w:id="160" w:author="Guillaume VICAIRE" w:date="2025-06-04T16:58:00Z" w16du:dateUtc="2025-06-04T14:58:00Z">
            <w:rPr>
              <w:rFonts w:eastAsia="Be Vietnam Pro" w:cs="Be Vietnam Pro"/>
              <w:szCs w:val="20"/>
            </w:rPr>
          </w:rPrChange>
        </w:rPr>
        <w:t xml:space="preserve"> laboratoires pour lesquels nous n’assurons pas ce rôle sont également mentionnés comme tels.</w:t>
      </w:r>
    </w:p>
    <w:p w14:paraId="130746DF" w14:textId="5B33FEF2" w:rsidR="0442545F" w:rsidRPr="00EB3F07" w:rsidDel="00C21303" w:rsidRDefault="0442545F" w:rsidP="00944450">
      <w:pPr>
        <w:spacing w:before="240" w:after="240"/>
        <w:jc w:val="both"/>
        <w:rPr>
          <w:del w:id="161" w:author="Guillaume VICAIRE" w:date="2025-06-04T12:21:00Z" w16du:dateUtc="2025-06-04T10:21:00Z"/>
          <w:rFonts w:ascii="Avenir Next LT Pro" w:eastAsia="Be Vietnam Pro" w:hAnsi="Avenir Next LT Pro" w:cs="Times New Roman"/>
          <w:sz w:val="22"/>
          <w:rPrChange w:id="162" w:author="Guillaume VICAIRE" w:date="2025-06-04T16:58:00Z" w16du:dateUtc="2025-06-04T14:58:00Z">
            <w:rPr>
              <w:del w:id="163" w:author="Guillaume VICAIRE" w:date="2025-06-04T12:21:00Z" w16du:dateUtc="2025-06-04T10:21:00Z"/>
              <w:rFonts w:eastAsia="Be Vietnam Pro" w:cs="Be Vietnam Pro"/>
              <w:szCs w:val="20"/>
            </w:rPr>
          </w:rPrChange>
        </w:rPr>
        <w:pPrChange w:id="164" w:author="Guillaume VICAIRE" w:date="2025-06-04T12:19:00Z" w16du:dateUtc="2025-06-04T10:19:00Z">
          <w:pPr>
            <w:spacing w:before="240" w:after="240"/>
          </w:pPr>
        </w:pPrChange>
      </w:pPr>
    </w:p>
    <w:p w14:paraId="61D6D541" w14:textId="71D0902F" w:rsidR="0442545F" w:rsidRPr="00EB3F07" w:rsidDel="00C21303" w:rsidRDefault="0442545F" w:rsidP="00944450">
      <w:pPr>
        <w:ind w:left="1003"/>
        <w:jc w:val="both"/>
        <w:rPr>
          <w:del w:id="165" w:author="Guillaume VICAIRE" w:date="2025-06-04T12:21:00Z" w16du:dateUtc="2025-06-04T10:21:00Z"/>
          <w:rFonts w:ascii="Avenir Next LT Pro" w:hAnsi="Avenir Next LT Pro" w:cs="Times New Roman"/>
          <w:sz w:val="22"/>
          <w:rPrChange w:id="166" w:author="Guillaume VICAIRE" w:date="2025-06-04T16:58:00Z" w16du:dateUtc="2025-06-04T14:58:00Z">
            <w:rPr>
              <w:del w:id="167" w:author="Guillaume VICAIRE" w:date="2025-06-04T12:21:00Z" w16du:dateUtc="2025-06-04T10:21:00Z"/>
            </w:rPr>
          </w:rPrChange>
        </w:rPr>
        <w:pPrChange w:id="168" w:author="Guillaume VICAIRE" w:date="2025-06-04T12:19:00Z" w16du:dateUtc="2025-06-04T10:19:00Z">
          <w:pPr>
            <w:ind w:left="1003"/>
          </w:pPr>
        </w:pPrChange>
      </w:pPr>
    </w:p>
    <w:p w14:paraId="19490D02" w14:textId="206E7DE5" w:rsidR="0442545F" w:rsidRPr="00EB3F07" w:rsidDel="00C21303" w:rsidRDefault="0442545F" w:rsidP="00944450">
      <w:pPr>
        <w:jc w:val="both"/>
        <w:rPr>
          <w:del w:id="169" w:author="Guillaume VICAIRE" w:date="2025-06-04T12:21:00Z" w16du:dateUtc="2025-06-04T10:21:00Z"/>
          <w:rFonts w:ascii="Avenir Next LT Pro" w:hAnsi="Avenir Next LT Pro" w:cs="Times New Roman"/>
          <w:color w:val="001B3D" w:themeColor="accent3"/>
          <w:sz w:val="22"/>
          <w:rPrChange w:id="170" w:author="Guillaume VICAIRE" w:date="2025-06-04T16:58:00Z" w16du:dateUtc="2025-06-04T14:58:00Z">
            <w:rPr>
              <w:del w:id="171" w:author="Guillaume VICAIRE" w:date="2025-06-04T12:21:00Z" w16du:dateUtc="2025-06-04T10:21:00Z"/>
              <w:color w:val="001B3D" w:themeColor="accent3"/>
              <w:szCs w:val="20"/>
            </w:rPr>
          </w:rPrChange>
        </w:rPr>
        <w:pPrChange w:id="172" w:author="Guillaume VICAIRE" w:date="2025-06-04T12:19:00Z" w16du:dateUtc="2025-06-04T10:19:00Z">
          <w:pPr/>
        </w:pPrChange>
      </w:pPr>
    </w:p>
    <w:p w14:paraId="37309667" w14:textId="5354A7C4" w:rsidR="7EB229C3" w:rsidRPr="00EB3F07" w:rsidRDefault="7EB229C3" w:rsidP="00944450">
      <w:pPr>
        <w:pStyle w:val="ListParagraph"/>
        <w:jc w:val="both"/>
        <w:rPr>
          <w:rFonts w:ascii="Avenir Next LT Pro" w:hAnsi="Avenir Next LT Pro" w:cs="Times New Roman"/>
          <w:i/>
          <w:iCs/>
          <w:color w:val="ADADAD" w:themeColor="background2" w:themeShade="BF"/>
          <w:sz w:val="22"/>
          <w:rPrChange w:id="173" w:author="Guillaume VICAIRE" w:date="2025-06-04T16:58:00Z" w16du:dateUtc="2025-06-04T14:58:00Z">
            <w:rPr/>
          </w:rPrChange>
        </w:rPr>
        <w:pPrChange w:id="174" w:author="Guillaume VICAIRE" w:date="2025-06-04T12:19:00Z" w16du:dateUtc="2025-06-04T10:19:00Z">
          <w:pPr>
            <w:pStyle w:val="ListParagraph"/>
          </w:pPr>
        </w:pPrChange>
      </w:pPr>
      <w:r w:rsidRPr="00EB3F07">
        <w:rPr>
          <w:rFonts w:ascii="Avenir Next LT Pro" w:hAnsi="Avenir Next LT Pro" w:cs="Times New Roman"/>
          <w:i/>
          <w:iCs/>
          <w:color w:val="ADADAD" w:themeColor="background2" w:themeShade="BF"/>
          <w:sz w:val="22"/>
          <w:rPrChange w:id="175" w:author="Guillaume VICAIRE" w:date="2025-06-04T16:58:00Z" w16du:dateUtc="2025-06-04T14:58:00Z">
            <w:rPr/>
          </w:rPrChange>
        </w:rPr>
        <w:t>Veuillez préciser s’il existe une part des achats des cliniques adhérentes qui ne transite pas par le biais de votre centrale. Le cas échéant, disposez-vous d’une estimation de cette part, pour chacune des six dernières années pleines (2019-2024) ?</w:t>
      </w:r>
    </w:p>
    <w:p w14:paraId="05BED544" w14:textId="79A6BC25" w:rsidR="0442545F" w:rsidRPr="00EB3F07" w:rsidRDefault="0442545F" w:rsidP="00944450">
      <w:pPr>
        <w:pStyle w:val="ListParagraph"/>
        <w:numPr>
          <w:ilvl w:val="0"/>
          <w:numId w:val="0"/>
        </w:numPr>
        <w:ind w:left="1003"/>
        <w:jc w:val="both"/>
        <w:rPr>
          <w:rFonts w:ascii="Avenir Next LT Pro" w:hAnsi="Avenir Next LT Pro" w:cs="Times New Roman"/>
          <w:sz w:val="22"/>
          <w:rPrChange w:id="176" w:author="Guillaume VICAIRE" w:date="2025-06-04T16:58:00Z" w16du:dateUtc="2025-06-04T14:58:00Z">
            <w:rPr/>
          </w:rPrChange>
        </w:rPr>
        <w:pPrChange w:id="177" w:author="Guillaume VICAIRE" w:date="2025-06-04T12:19:00Z" w16du:dateUtc="2025-06-04T10:19:00Z">
          <w:pPr>
            <w:pStyle w:val="ListParagraph"/>
            <w:numPr>
              <w:numId w:val="0"/>
            </w:numPr>
            <w:ind w:left="1003" w:firstLine="0"/>
          </w:pPr>
        </w:pPrChange>
      </w:pPr>
    </w:p>
    <w:p w14:paraId="2D66B908" w14:textId="2D45AD4C" w:rsidR="0442545F" w:rsidRPr="00EB3F07" w:rsidRDefault="0442545F" w:rsidP="00944450">
      <w:pPr>
        <w:ind w:left="1003"/>
        <w:jc w:val="both"/>
        <w:rPr>
          <w:rFonts w:ascii="Avenir Next LT Pro" w:hAnsi="Avenir Next LT Pro" w:cs="Times New Roman"/>
          <w:sz w:val="22"/>
          <w:rPrChange w:id="178" w:author="Guillaume VICAIRE" w:date="2025-06-04T16:58:00Z" w16du:dateUtc="2025-06-04T14:58:00Z">
            <w:rPr/>
          </w:rPrChange>
        </w:rPr>
        <w:pPrChange w:id="179" w:author="Guillaume VICAIRE" w:date="2025-06-04T12:19:00Z" w16du:dateUtc="2025-06-04T10:19:00Z">
          <w:pPr>
            <w:ind w:left="1003"/>
          </w:pPr>
        </w:pPrChange>
      </w:pPr>
    </w:p>
    <w:p w14:paraId="0C974EFD" w14:textId="16ADF9E3" w:rsidR="0EFAA084" w:rsidRPr="00EB3F07" w:rsidRDefault="0EFAA084" w:rsidP="00944450">
      <w:pPr>
        <w:spacing w:before="240" w:after="240"/>
        <w:jc w:val="both"/>
        <w:rPr>
          <w:rFonts w:ascii="Avenir Next LT Pro" w:hAnsi="Avenir Next LT Pro" w:cs="Times New Roman"/>
          <w:sz w:val="22"/>
          <w:rPrChange w:id="180" w:author="Guillaume VICAIRE" w:date="2025-06-04T16:58:00Z" w16du:dateUtc="2025-06-04T14:58:00Z">
            <w:rPr/>
          </w:rPrChange>
        </w:rPr>
        <w:pPrChange w:id="181" w:author="Guillaume VICAIRE" w:date="2025-06-04T12:19:00Z" w16du:dateUtc="2025-06-04T10:19:00Z">
          <w:pPr>
            <w:spacing w:before="240" w:after="240"/>
          </w:pPr>
        </w:pPrChange>
      </w:pPr>
      <w:r w:rsidRPr="00EB3F07">
        <w:rPr>
          <w:rFonts w:ascii="Avenir Next LT Pro" w:hAnsi="Avenir Next LT Pro" w:cs="Times New Roman"/>
          <w:sz w:val="22"/>
          <w:rPrChange w:id="182" w:author="Guillaume VICAIRE" w:date="2025-06-04T16:58:00Z" w16du:dateUtc="2025-06-04T14:58:00Z">
            <w:rPr/>
          </w:rPrChange>
        </w:rPr>
        <w:t>La vocation de ClubVET, en tant que centrale de référencement, est de sélectionner et référencer des produits à destination de nos vétérinaires adhérents. Nous sommes particulièrement attachés à la liberté de prescription de chaque praticien, ce qui implique qu’ils restent libres de leurs choix d’approvisionnement.</w:t>
      </w:r>
    </w:p>
    <w:p w14:paraId="4AE5F3F1" w14:textId="0295F6F3" w:rsidR="0EFAA084" w:rsidRPr="00EB3F07" w:rsidRDefault="0EFAA084" w:rsidP="00944450">
      <w:pPr>
        <w:spacing w:before="240" w:after="240"/>
        <w:jc w:val="both"/>
        <w:rPr>
          <w:rFonts w:ascii="Avenir Next LT Pro" w:hAnsi="Avenir Next LT Pro" w:cs="Times New Roman"/>
          <w:sz w:val="22"/>
          <w:rPrChange w:id="183" w:author="Guillaume VICAIRE" w:date="2025-06-04T16:58:00Z" w16du:dateUtc="2025-06-04T14:58:00Z">
            <w:rPr/>
          </w:rPrChange>
        </w:rPr>
        <w:pPrChange w:id="184" w:author="Guillaume VICAIRE" w:date="2025-06-04T12:19:00Z" w16du:dateUtc="2025-06-04T10:19:00Z">
          <w:pPr>
            <w:spacing w:before="240" w:after="240"/>
          </w:pPr>
        </w:pPrChange>
      </w:pPr>
      <w:r w:rsidRPr="00EB3F07">
        <w:rPr>
          <w:rFonts w:ascii="Avenir Next LT Pro" w:hAnsi="Avenir Next LT Pro" w:cs="Times New Roman"/>
          <w:sz w:val="22"/>
          <w:rPrChange w:id="185" w:author="Guillaume VICAIRE" w:date="2025-06-04T16:58:00Z" w16du:dateUtc="2025-06-04T14:58:00Z">
            <w:rPr/>
          </w:rPrChange>
        </w:rPr>
        <w:t>Pour répondre précisément à votre question, aucun achat ne transite directement par ClubVET. Ce sont les centrales de distribution qui assurent l’approvisionnement des cliniques vétérinaire</w:t>
      </w:r>
      <w:ins w:id="186" w:author="Guillaume VICAIRE" w:date="2025-06-04T12:21:00Z" w16du:dateUtc="2025-06-04T10:21:00Z">
        <w:r w:rsidR="0078021F" w:rsidRPr="00EB3F07">
          <w:rPr>
            <w:rFonts w:ascii="Avenir Next LT Pro" w:hAnsi="Avenir Next LT Pro" w:cs="Times New Roman"/>
            <w:sz w:val="22"/>
            <w:rPrChange w:id="187" w:author="Guillaume VICAIRE" w:date="2025-06-04T16:58:00Z" w16du:dateUtc="2025-06-04T14:58:00Z">
              <w:rPr>
                <w:rFonts w:ascii="Times New Roman" w:hAnsi="Times New Roman" w:cs="Times New Roman"/>
                <w:sz w:val="22"/>
              </w:rPr>
            </w:rPrChange>
          </w:rPr>
          <w:t>s</w:t>
        </w:r>
      </w:ins>
      <w:r w:rsidRPr="00EB3F07">
        <w:rPr>
          <w:rFonts w:ascii="Avenir Next LT Pro" w:hAnsi="Avenir Next LT Pro" w:cs="Times New Roman"/>
          <w:sz w:val="22"/>
          <w:rPrChange w:id="188" w:author="Guillaume VICAIRE" w:date="2025-06-04T16:58:00Z" w16du:dateUtc="2025-06-04T14:58:00Z">
            <w:rPr/>
          </w:rPrChange>
        </w:rPr>
        <w:t xml:space="preserve">. </w:t>
      </w:r>
    </w:p>
    <w:p w14:paraId="714656E9" w14:textId="19ADB366" w:rsidR="0EFAA084" w:rsidRPr="00EB3F07" w:rsidRDefault="0EFAA084" w:rsidP="00944450">
      <w:pPr>
        <w:spacing w:before="240" w:after="240"/>
        <w:jc w:val="both"/>
        <w:rPr>
          <w:rFonts w:ascii="Avenir Next LT Pro" w:hAnsi="Avenir Next LT Pro" w:cs="Times New Roman"/>
          <w:sz w:val="22"/>
          <w:rPrChange w:id="189" w:author="Guillaume VICAIRE" w:date="2025-06-04T16:58:00Z" w16du:dateUtc="2025-06-04T14:58:00Z">
            <w:rPr/>
          </w:rPrChange>
        </w:rPr>
        <w:pPrChange w:id="190" w:author="Guillaume VICAIRE" w:date="2025-06-04T12:19:00Z" w16du:dateUtc="2025-06-04T10:19:00Z">
          <w:pPr>
            <w:spacing w:before="240" w:after="240"/>
          </w:pPr>
        </w:pPrChange>
      </w:pPr>
      <w:r w:rsidRPr="00EB3F07">
        <w:rPr>
          <w:rFonts w:ascii="Avenir Next LT Pro" w:hAnsi="Avenir Next LT Pro" w:cs="Times New Roman"/>
          <w:sz w:val="22"/>
          <w:rPrChange w:id="191" w:author="Guillaume VICAIRE" w:date="2025-06-04T16:58:00Z" w16du:dateUtc="2025-06-04T14:58:00Z">
            <w:rPr/>
          </w:rPrChange>
        </w:rPr>
        <w:t>Il existe effectivement une part des achats réalisés par les cliniques qui ne relève pas de notre référencement. Les vétérinaires peuvent notamment se fournir directement auprès des laboratoires ou via d’autres canaux de distribution, y compris hors circuit vétérinaire</w:t>
      </w:r>
      <w:r w:rsidRPr="6E3C6ED6">
        <w:rPr>
          <w:rFonts w:ascii="Avenir Next LT Pro" w:hAnsi="Avenir Next LT Pro" w:cs="Times New Roman"/>
          <w:sz w:val="22"/>
          <w:rPrChange w:id="192" w:author="Guillaume VICAIRE" w:date="2025-06-04T16:58:00Z">
            <w:rPr/>
          </w:rPrChange>
        </w:rPr>
        <w:t>.</w:t>
      </w:r>
    </w:p>
    <w:p w14:paraId="18AC83B7" w14:textId="35D38F5A" w:rsidR="0EFAA084" w:rsidRPr="00EB3F07" w:rsidRDefault="0EFAA084" w:rsidP="00944450">
      <w:pPr>
        <w:spacing w:before="240" w:after="240"/>
        <w:jc w:val="both"/>
        <w:rPr>
          <w:rFonts w:ascii="Avenir Next LT Pro" w:hAnsi="Avenir Next LT Pro" w:cs="Times New Roman"/>
          <w:sz w:val="22"/>
          <w:rPrChange w:id="193" w:author="Guillaume VICAIRE" w:date="2025-06-04T16:58:00Z" w16du:dateUtc="2025-06-04T14:58:00Z">
            <w:rPr/>
          </w:rPrChange>
        </w:rPr>
        <w:pPrChange w:id="194" w:author="Guillaume VICAIRE" w:date="2025-06-04T12:19:00Z" w16du:dateUtc="2025-06-04T10:19:00Z">
          <w:pPr>
            <w:spacing w:before="240" w:after="240"/>
          </w:pPr>
        </w:pPrChange>
      </w:pPr>
      <w:r w:rsidRPr="00EB3F07">
        <w:rPr>
          <w:rFonts w:ascii="Avenir Next LT Pro" w:hAnsi="Avenir Next LT Pro" w:cs="Times New Roman"/>
          <w:sz w:val="22"/>
          <w:rPrChange w:id="195" w:author="Guillaume VICAIRE" w:date="2025-06-04T16:58:00Z" w16du:dateUtc="2025-06-04T14:58:00Z">
            <w:rPr/>
          </w:rPrChange>
        </w:rPr>
        <w:t xml:space="preserve">Vous trouverez en </w:t>
      </w:r>
      <w:r w:rsidRPr="00EB3F07">
        <w:rPr>
          <w:rFonts w:ascii="Avenir Next LT Pro" w:hAnsi="Avenir Next LT Pro" w:cs="Times New Roman"/>
          <w:b/>
          <w:bCs/>
          <w:sz w:val="22"/>
          <w:rPrChange w:id="196" w:author="Guillaume VICAIRE" w:date="2025-06-04T16:58:00Z" w16du:dateUtc="2025-06-04T14:58:00Z">
            <w:rPr/>
          </w:rPrChange>
        </w:rPr>
        <w:t>annexe 4</w:t>
      </w:r>
      <w:r w:rsidRPr="00EB3F07">
        <w:rPr>
          <w:rFonts w:ascii="Avenir Next LT Pro" w:hAnsi="Avenir Next LT Pro" w:cs="Times New Roman"/>
          <w:sz w:val="22"/>
          <w:rPrChange w:id="197" w:author="Guillaume VICAIRE" w:date="2025-06-04T16:58:00Z" w16du:dateUtc="2025-06-04T14:58:00Z">
            <w:rPr/>
          </w:rPrChange>
        </w:rPr>
        <w:t xml:space="preserve"> (tableau Excel) la liste des laboratoires et produits pour lesquels ClubVET ne dispose d’aucun référencement à ce jour, </w:t>
      </w:r>
      <w:r w:rsidR="00D679DA" w:rsidRPr="00EB3F07">
        <w:rPr>
          <w:rFonts w:ascii="Avenir Next LT Pro" w:hAnsi="Avenir Next LT Pro" w:cs="Times New Roman"/>
          <w:sz w:val="22"/>
          <w:rPrChange w:id="198" w:author="Guillaume VICAIRE" w:date="2025-06-04T16:58:00Z" w16du:dateUtc="2025-06-04T14:58:00Z">
            <w:rPr>
              <w:rFonts w:ascii="Times New Roman" w:hAnsi="Times New Roman" w:cs="Times New Roman"/>
              <w:sz w:val="22"/>
            </w:rPr>
          </w:rPrChange>
        </w:rPr>
        <w:t>q</w:t>
      </w:r>
      <w:r w:rsidR="00043404" w:rsidRPr="00EB3F07">
        <w:rPr>
          <w:rFonts w:ascii="Avenir Next LT Pro" w:hAnsi="Avenir Next LT Pro" w:cs="Times New Roman"/>
          <w:sz w:val="22"/>
          <w:rPrChange w:id="199" w:author="Guillaume VICAIRE" w:date="2025-06-04T16:58:00Z" w16du:dateUtc="2025-06-04T14:58:00Z">
            <w:rPr>
              <w:rFonts w:ascii="Times New Roman" w:hAnsi="Times New Roman" w:cs="Times New Roman"/>
              <w:sz w:val="22"/>
            </w:rPr>
          </w:rPrChange>
        </w:rPr>
        <w:t>ui représente</w:t>
      </w:r>
      <w:r w:rsidR="00910ECC" w:rsidRPr="00EB3F07">
        <w:rPr>
          <w:rFonts w:ascii="Avenir Next LT Pro" w:hAnsi="Avenir Next LT Pro" w:cs="Times New Roman"/>
          <w:sz w:val="22"/>
          <w:rPrChange w:id="200" w:author="Guillaume VICAIRE" w:date="2025-06-04T16:58:00Z" w16du:dateUtc="2025-06-04T14:58:00Z">
            <w:rPr>
              <w:rFonts w:ascii="Times New Roman" w:hAnsi="Times New Roman" w:cs="Times New Roman"/>
              <w:sz w:val="22"/>
            </w:rPr>
          </w:rPrChange>
        </w:rPr>
        <w:t>nt</w:t>
      </w:r>
      <w:r w:rsidR="00043404" w:rsidRPr="00EB3F07">
        <w:rPr>
          <w:rFonts w:ascii="Avenir Next LT Pro" w:hAnsi="Avenir Next LT Pro" w:cs="Times New Roman"/>
          <w:sz w:val="22"/>
          <w:rPrChange w:id="201" w:author="Guillaume VICAIRE" w:date="2025-06-04T16:58:00Z" w16du:dateUtc="2025-06-04T14:58:00Z">
            <w:rPr>
              <w:rFonts w:ascii="Times New Roman" w:hAnsi="Times New Roman" w:cs="Times New Roman"/>
              <w:sz w:val="22"/>
            </w:rPr>
          </w:rPrChange>
        </w:rPr>
        <w:t xml:space="preserve"> </w:t>
      </w:r>
      <w:r w:rsidR="00CA09A5" w:rsidRPr="00EB3F07">
        <w:rPr>
          <w:rFonts w:ascii="Avenir Next LT Pro" w:hAnsi="Avenir Next LT Pro" w:cs="Times New Roman"/>
          <w:sz w:val="22"/>
          <w:rPrChange w:id="202" w:author="Guillaume VICAIRE" w:date="2025-06-04T16:58:00Z" w16du:dateUtc="2025-06-04T14:58:00Z">
            <w:rPr>
              <w:rFonts w:ascii="Times New Roman" w:hAnsi="Times New Roman" w:cs="Times New Roman"/>
              <w:sz w:val="22"/>
            </w:rPr>
          </w:rPrChange>
        </w:rPr>
        <w:t>une part significative</w:t>
      </w:r>
      <w:r w:rsidR="00043404" w:rsidRPr="00EB3F07">
        <w:rPr>
          <w:rFonts w:ascii="Avenir Next LT Pro" w:hAnsi="Avenir Next LT Pro" w:cs="Times New Roman"/>
          <w:sz w:val="22"/>
          <w:rPrChange w:id="203" w:author="Guillaume VICAIRE" w:date="2025-06-04T16:58:00Z" w16du:dateUtc="2025-06-04T14:58:00Z">
            <w:rPr>
              <w:rFonts w:ascii="Times New Roman" w:hAnsi="Times New Roman" w:cs="Times New Roman"/>
              <w:sz w:val="22"/>
            </w:rPr>
          </w:rPrChange>
        </w:rPr>
        <w:t xml:space="preserve"> des achats réalisés par nos adhérents.</w:t>
      </w:r>
    </w:p>
    <w:p w14:paraId="416D9001" w14:textId="6E76CEC2" w:rsidR="0442545F" w:rsidRPr="00EB3F07" w:rsidDel="00FC0640" w:rsidRDefault="0442545F" w:rsidP="00944450">
      <w:pPr>
        <w:pStyle w:val="ListParagraph"/>
        <w:numPr>
          <w:ilvl w:val="0"/>
          <w:numId w:val="0"/>
        </w:numPr>
        <w:ind w:left="643"/>
        <w:jc w:val="both"/>
        <w:rPr>
          <w:del w:id="204" w:author="Guillaume VICAIRE" w:date="2025-06-04T12:23:00Z" w16du:dateUtc="2025-06-04T10:23:00Z"/>
          <w:rFonts w:ascii="Avenir Next LT Pro" w:hAnsi="Avenir Next LT Pro" w:cs="Times New Roman"/>
          <w:color w:val="001B3D" w:themeColor="accent3"/>
          <w:sz w:val="22"/>
          <w:rPrChange w:id="205" w:author="Guillaume VICAIRE" w:date="2025-06-04T16:58:00Z" w16du:dateUtc="2025-06-04T14:58:00Z">
            <w:rPr>
              <w:del w:id="206" w:author="Guillaume VICAIRE" w:date="2025-06-04T12:23:00Z" w16du:dateUtc="2025-06-04T10:23:00Z"/>
              <w:color w:val="001B3D" w:themeColor="accent3"/>
              <w:szCs w:val="20"/>
            </w:rPr>
          </w:rPrChange>
        </w:rPr>
        <w:pPrChange w:id="207" w:author="Guillaume VICAIRE" w:date="2025-06-04T12:19:00Z" w16du:dateUtc="2025-06-04T10:19:00Z">
          <w:pPr>
            <w:pStyle w:val="ListParagraph"/>
            <w:numPr>
              <w:numId w:val="0"/>
            </w:numPr>
            <w:ind w:firstLine="0"/>
          </w:pPr>
        </w:pPrChange>
      </w:pPr>
    </w:p>
    <w:p w14:paraId="5BCAC7E5" w14:textId="520D2864" w:rsidR="0442545F" w:rsidRPr="00EB3F07" w:rsidDel="00FC0640" w:rsidRDefault="0442545F" w:rsidP="00944450">
      <w:pPr>
        <w:ind w:left="1003"/>
        <w:jc w:val="both"/>
        <w:rPr>
          <w:del w:id="208" w:author="Guillaume VICAIRE" w:date="2025-06-04T12:23:00Z" w16du:dateUtc="2025-06-04T10:23:00Z"/>
          <w:rFonts w:ascii="Avenir Next LT Pro" w:hAnsi="Avenir Next LT Pro" w:cs="Times New Roman"/>
          <w:sz w:val="22"/>
          <w:rPrChange w:id="209" w:author="Guillaume VICAIRE" w:date="2025-06-04T16:58:00Z" w16du:dateUtc="2025-06-04T14:58:00Z">
            <w:rPr>
              <w:del w:id="210" w:author="Guillaume VICAIRE" w:date="2025-06-04T12:23:00Z" w16du:dateUtc="2025-06-04T10:23:00Z"/>
            </w:rPr>
          </w:rPrChange>
        </w:rPr>
        <w:pPrChange w:id="211" w:author="Guillaume VICAIRE" w:date="2025-06-04T12:19:00Z" w16du:dateUtc="2025-06-04T10:19:00Z">
          <w:pPr>
            <w:ind w:left="1003"/>
          </w:pPr>
        </w:pPrChange>
      </w:pPr>
    </w:p>
    <w:p w14:paraId="368F867C" w14:textId="6034F61E" w:rsidR="0442545F" w:rsidRPr="00EB3F07" w:rsidDel="00FC0640" w:rsidRDefault="0442545F" w:rsidP="00944450">
      <w:pPr>
        <w:ind w:left="1003"/>
        <w:jc w:val="both"/>
        <w:rPr>
          <w:del w:id="212" w:author="Guillaume VICAIRE" w:date="2025-06-04T12:23:00Z" w16du:dateUtc="2025-06-04T10:23:00Z"/>
          <w:rFonts w:ascii="Avenir Next LT Pro" w:hAnsi="Avenir Next LT Pro" w:cs="Times New Roman"/>
          <w:sz w:val="22"/>
          <w:rPrChange w:id="213" w:author="Guillaume VICAIRE" w:date="2025-06-04T16:58:00Z" w16du:dateUtc="2025-06-04T14:58:00Z">
            <w:rPr>
              <w:del w:id="214" w:author="Guillaume VICAIRE" w:date="2025-06-04T12:23:00Z" w16du:dateUtc="2025-06-04T10:23:00Z"/>
            </w:rPr>
          </w:rPrChange>
        </w:rPr>
        <w:pPrChange w:id="215" w:author="Guillaume VICAIRE" w:date="2025-06-04T12:19:00Z" w16du:dateUtc="2025-06-04T10:19:00Z">
          <w:pPr>
            <w:ind w:left="1003"/>
          </w:pPr>
        </w:pPrChange>
      </w:pPr>
    </w:p>
    <w:p w14:paraId="361789E5" w14:textId="46F165A3" w:rsidR="0442545F" w:rsidRPr="00EB3F07" w:rsidDel="00FC0640" w:rsidRDefault="0442545F" w:rsidP="00944450">
      <w:pPr>
        <w:ind w:left="1003"/>
        <w:jc w:val="both"/>
        <w:rPr>
          <w:del w:id="216" w:author="Guillaume VICAIRE" w:date="2025-06-04T12:23:00Z" w16du:dateUtc="2025-06-04T10:23:00Z"/>
          <w:rFonts w:ascii="Avenir Next LT Pro" w:hAnsi="Avenir Next LT Pro" w:cs="Times New Roman"/>
          <w:sz w:val="22"/>
          <w:rPrChange w:id="217" w:author="Guillaume VICAIRE" w:date="2025-06-04T16:58:00Z" w16du:dateUtc="2025-06-04T14:58:00Z">
            <w:rPr>
              <w:del w:id="218" w:author="Guillaume VICAIRE" w:date="2025-06-04T12:23:00Z" w16du:dateUtc="2025-06-04T10:23:00Z"/>
            </w:rPr>
          </w:rPrChange>
        </w:rPr>
        <w:pPrChange w:id="219" w:author="Guillaume VICAIRE" w:date="2025-06-04T12:19:00Z" w16du:dateUtc="2025-06-04T10:19:00Z">
          <w:pPr>
            <w:ind w:left="1003"/>
          </w:pPr>
        </w:pPrChange>
      </w:pPr>
    </w:p>
    <w:p w14:paraId="1B95948C" w14:textId="38E91233" w:rsidR="0442545F" w:rsidRPr="00EB3F07" w:rsidDel="00FC0640" w:rsidRDefault="0442545F" w:rsidP="00944450">
      <w:pPr>
        <w:ind w:left="1003"/>
        <w:jc w:val="both"/>
        <w:rPr>
          <w:del w:id="220" w:author="Guillaume VICAIRE" w:date="2025-06-04T12:23:00Z" w16du:dateUtc="2025-06-04T10:23:00Z"/>
          <w:rFonts w:ascii="Avenir Next LT Pro" w:hAnsi="Avenir Next LT Pro" w:cs="Times New Roman"/>
          <w:sz w:val="22"/>
          <w:rPrChange w:id="221" w:author="Guillaume VICAIRE" w:date="2025-06-04T16:58:00Z" w16du:dateUtc="2025-06-04T14:58:00Z">
            <w:rPr>
              <w:del w:id="222" w:author="Guillaume VICAIRE" w:date="2025-06-04T12:23:00Z" w16du:dateUtc="2025-06-04T10:23:00Z"/>
            </w:rPr>
          </w:rPrChange>
        </w:rPr>
        <w:pPrChange w:id="223" w:author="Guillaume VICAIRE" w:date="2025-06-04T12:19:00Z" w16du:dateUtc="2025-06-04T10:19:00Z">
          <w:pPr>
            <w:ind w:left="1003"/>
          </w:pPr>
        </w:pPrChange>
      </w:pPr>
    </w:p>
    <w:p w14:paraId="27486637" w14:textId="0575C57F" w:rsidR="0442545F" w:rsidRPr="00EB3F07" w:rsidDel="00FC0640" w:rsidRDefault="0442545F" w:rsidP="00944450">
      <w:pPr>
        <w:ind w:left="1003"/>
        <w:jc w:val="both"/>
        <w:rPr>
          <w:del w:id="224" w:author="Guillaume VICAIRE" w:date="2025-06-04T12:23:00Z" w16du:dateUtc="2025-06-04T10:23:00Z"/>
          <w:rFonts w:ascii="Avenir Next LT Pro" w:hAnsi="Avenir Next LT Pro" w:cs="Times New Roman"/>
          <w:sz w:val="22"/>
          <w:rPrChange w:id="225" w:author="Guillaume VICAIRE" w:date="2025-06-04T16:58:00Z" w16du:dateUtc="2025-06-04T14:58:00Z">
            <w:rPr>
              <w:del w:id="226" w:author="Guillaume VICAIRE" w:date="2025-06-04T12:23:00Z" w16du:dateUtc="2025-06-04T10:23:00Z"/>
            </w:rPr>
          </w:rPrChange>
        </w:rPr>
        <w:pPrChange w:id="227" w:author="Guillaume VICAIRE" w:date="2025-06-04T12:19:00Z" w16du:dateUtc="2025-06-04T10:19:00Z">
          <w:pPr>
            <w:ind w:left="1003"/>
          </w:pPr>
        </w:pPrChange>
      </w:pPr>
    </w:p>
    <w:p w14:paraId="611A6BFA" w14:textId="5FC16A15" w:rsidR="0442545F" w:rsidRPr="00EB3F07" w:rsidDel="00FC0640" w:rsidRDefault="0442545F" w:rsidP="00944450">
      <w:pPr>
        <w:ind w:left="1003"/>
        <w:jc w:val="both"/>
        <w:rPr>
          <w:del w:id="228" w:author="Guillaume VICAIRE" w:date="2025-06-04T12:23:00Z" w16du:dateUtc="2025-06-04T10:23:00Z"/>
          <w:rFonts w:ascii="Avenir Next LT Pro" w:hAnsi="Avenir Next LT Pro" w:cs="Times New Roman"/>
          <w:sz w:val="22"/>
          <w:rPrChange w:id="229" w:author="Guillaume VICAIRE" w:date="2025-06-04T16:58:00Z" w16du:dateUtc="2025-06-04T14:58:00Z">
            <w:rPr>
              <w:del w:id="230" w:author="Guillaume VICAIRE" w:date="2025-06-04T12:23:00Z" w16du:dateUtc="2025-06-04T10:23:00Z"/>
            </w:rPr>
          </w:rPrChange>
        </w:rPr>
        <w:pPrChange w:id="231" w:author="Guillaume VICAIRE" w:date="2025-06-04T12:19:00Z" w16du:dateUtc="2025-06-04T10:19:00Z">
          <w:pPr>
            <w:ind w:left="1003"/>
          </w:pPr>
        </w:pPrChange>
      </w:pPr>
    </w:p>
    <w:p w14:paraId="3CCC969B" w14:textId="39C5A222" w:rsidR="0442545F" w:rsidRPr="00EB3F07" w:rsidDel="00FC0640" w:rsidRDefault="0442545F" w:rsidP="00944450">
      <w:pPr>
        <w:ind w:left="1003"/>
        <w:jc w:val="both"/>
        <w:rPr>
          <w:del w:id="232" w:author="Guillaume VICAIRE" w:date="2025-06-04T12:23:00Z" w16du:dateUtc="2025-06-04T10:23:00Z"/>
          <w:rFonts w:ascii="Avenir Next LT Pro" w:hAnsi="Avenir Next LT Pro" w:cs="Times New Roman"/>
          <w:sz w:val="22"/>
          <w:rPrChange w:id="233" w:author="Guillaume VICAIRE" w:date="2025-06-04T16:58:00Z" w16du:dateUtc="2025-06-04T14:58:00Z">
            <w:rPr>
              <w:del w:id="234" w:author="Guillaume VICAIRE" w:date="2025-06-04T12:23:00Z" w16du:dateUtc="2025-06-04T10:23:00Z"/>
            </w:rPr>
          </w:rPrChange>
        </w:rPr>
        <w:pPrChange w:id="235" w:author="Guillaume VICAIRE" w:date="2025-06-04T12:19:00Z" w16du:dateUtc="2025-06-04T10:19:00Z">
          <w:pPr>
            <w:ind w:left="1003"/>
          </w:pPr>
        </w:pPrChange>
      </w:pPr>
    </w:p>
    <w:p w14:paraId="6BC9451A" w14:textId="309DADF5" w:rsidR="0442545F" w:rsidRPr="00EB3F07" w:rsidDel="00FC0640" w:rsidRDefault="0442545F" w:rsidP="00944450">
      <w:pPr>
        <w:ind w:left="1003"/>
        <w:jc w:val="both"/>
        <w:rPr>
          <w:del w:id="236" w:author="Guillaume VICAIRE" w:date="2025-06-04T12:23:00Z" w16du:dateUtc="2025-06-04T10:23:00Z"/>
          <w:rFonts w:ascii="Avenir Next LT Pro" w:hAnsi="Avenir Next LT Pro" w:cs="Times New Roman"/>
          <w:sz w:val="22"/>
          <w:rPrChange w:id="237" w:author="Guillaume VICAIRE" w:date="2025-06-04T16:58:00Z" w16du:dateUtc="2025-06-04T14:58:00Z">
            <w:rPr>
              <w:del w:id="238" w:author="Guillaume VICAIRE" w:date="2025-06-04T12:23:00Z" w16du:dateUtc="2025-06-04T10:23:00Z"/>
            </w:rPr>
          </w:rPrChange>
        </w:rPr>
        <w:pPrChange w:id="239" w:author="Guillaume VICAIRE" w:date="2025-06-04T12:19:00Z" w16du:dateUtc="2025-06-04T10:19:00Z">
          <w:pPr>
            <w:ind w:left="1003"/>
          </w:pPr>
        </w:pPrChange>
      </w:pPr>
    </w:p>
    <w:p w14:paraId="7FE390FC" w14:textId="019031E8" w:rsidR="1AAB4722" w:rsidRPr="00EB3F07" w:rsidRDefault="1AAB4722" w:rsidP="00944450">
      <w:pPr>
        <w:ind w:left="1003"/>
        <w:jc w:val="both"/>
        <w:rPr>
          <w:rFonts w:ascii="Avenir Next LT Pro" w:hAnsi="Avenir Next LT Pro" w:cs="Times New Roman"/>
          <w:i/>
          <w:iCs/>
          <w:color w:val="ADADAD" w:themeColor="background2" w:themeShade="BF"/>
          <w:sz w:val="22"/>
          <w:rPrChange w:id="240" w:author="Guillaume VICAIRE" w:date="2025-06-04T16:58:00Z" w16du:dateUtc="2025-06-04T14:58:00Z">
            <w:rPr/>
          </w:rPrChange>
        </w:rPr>
        <w:pPrChange w:id="241" w:author="Guillaume VICAIRE" w:date="2025-06-04T12:19:00Z" w16du:dateUtc="2025-06-04T10:19:00Z">
          <w:pPr>
            <w:ind w:left="1003"/>
          </w:pPr>
        </w:pPrChange>
      </w:pPr>
      <w:r w:rsidRPr="00EB3F07">
        <w:rPr>
          <w:rFonts w:ascii="Avenir Next LT Pro" w:hAnsi="Avenir Next LT Pro" w:cs="Times New Roman"/>
          <w:i/>
          <w:iCs/>
          <w:color w:val="ADADAD" w:themeColor="background2" w:themeShade="BF"/>
          <w:sz w:val="22"/>
          <w:rPrChange w:id="242" w:author="Guillaume VICAIRE" w:date="2025-06-04T16:58:00Z" w16du:dateUtc="2025-06-04T14:58:00Z">
            <w:rPr>
              <w:rFonts w:eastAsia="Be Vietnam Pro" w:cs="Be Vietnam Pro"/>
              <w:szCs w:val="20"/>
            </w:rPr>
          </w:rPrChange>
        </w:rPr>
        <w:t>5. Pour chaque laboratoire pharmaceutique, veuillez transmettre un tableau contenant les montants des budgets de co-développement ou autres budgets accordés à votre centrale pour chacune des six dernières années pleines (2019-2024), en distinguant chaque type de budget (par exemple, budget de formation, etc.).</w:t>
      </w:r>
    </w:p>
    <w:p w14:paraId="653EC866" w14:textId="3EFFFABD" w:rsidR="092B6F45" w:rsidRPr="00EB3F07" w:rsidRDefault="008F47CD" w:rsidP="00944450">
      <w:pPr>
        <w:spacing w:before="240" w:after="240"/>
        <w:jc w:val="both"/>
        <w:rPr>
          <w:rFonts w:ascii="Avenir Next LT Pro" w:hAnsi="Avenir Next LT Pro" w:cs="Times New Roman"/>
          <w:sz w:val="22"/>
          <w:rPrChange w:id="243" w:author="Guillaume VICAIRE" w:date="2025-06-04T16:58:00Z" w16du:dateUtc="2025-06-04T14:58:00Z">
            <w:rPr/>
          </w:rPrChange>
        </w:rPr>
        <w:pPrChange w:id="244" w:author="Guillaume VICAIRE" w:date="2025-06-04T12:19:00Z" w16du:dateUtc="2025-06-04T10:19:00Z">
          <w:pPr>
            <w:spacing w:before="240" w:after="240"/>
          </w:pPr>
        </w:pPrChange>
      </w:pPr>
      <w:r>
        <w:rPr>
          <w:rFonts w:ascii="Avenir Next LT Pro" w:eastAsia="Be Vietnam Pro" w:hAnsi="Avenir Next LT Pro" w:cs="Times New Roman"/>
          <w:sz w:val="22"/>
        </w:rPr>
        <w:t>Vous voudrez bien trouver</w:t>
      </w:r>
      <w:r w:rsidR="008C758B">
        <w:rPr>
          <w:rFonts w:ascii="Avenir Next LT Pro" w:eastAsia="Be Vietnam Pro" w:hAnsi="Avenir Next LT Pro" w:cs="Times New Roman"/>
          <w:sz w:val="22"/>
        </w:rPr>
        <w:t xml:space="preserve"> dans le tableau Excel en </w:t>
      </w:r>
      <w:r w:rsidR="008C758B" w:rsidRPr="0097003F">
        <w:rPr>
          <w:rFonts w:ascii="Avenir Next LT Pro" w:eastAsia="Be Vietnam Pro" w:hAnsi="Avenir Next LT Pro" w:cs="Times New Roman"/>
          <w:b/>
          <w:bCs/>
          <w:sz w:val="22"/>
          <w:rPrChange w:id="245" w:author="Guillaume VICAIRE" w:date="2025-06-04T18:47:00Z" w16du:dateUtc="2025-06-04T16:47:00Z">
            <w:rPr>
              <w:rFonts w:ascii="Avenir Next LT Pro" w:eastAsia="Be Vietnam Pro" w:hAnsi="Avenir Next LT Pro" w:cs="Times New Roman"/>
              <w:sz w:val="22"/>
            </w:rPr>
          </w:rPrChange>
        </w:rPr>
        <w:t xml:space="preserve">annexe </w:t>
      </w:r>
      <w:r w:rsidR="008C758B" w:rsidRPr="38206BFD">
        <w:rPr>
          <w:rFonts w:ascii="Avenir Next LT Pro" w:eastAsia="Be Vietnam Pro" w:hAnsi="Avenir Next LT Pro" w:cs="Times New Roman"/>
          <w:b/>
          <w:bCs/>
          <w:sz w:val="22"/>
          <w:rPrChange w:id="246" w:author="Guillaume VICAIRE" w:date="2025-06-04T18:47:00Z">
            <w:rPr>
              <w:rFonts w:ascii="Avenir Next LT Pro" w:eastAsia="Be Vietnam Pro" w:hAnsi="Avenir Next LT Pro" w:cs="Times New Roman"/>
              <w:sz w:val="22"/>
            </w:rPr>
          </w:rPrChange>
        </w:rPr>
        <w:t>XXX</w:t>
      </w:r>
      <w:r w:rsidR="092B6F45" w:rsidRPr="00EB3F07">
        <w:rPr>
          <w:rFonts w:ascii="Avenir Next LT Pro" w:eastAsia="Be Vietnam Pro" w:hAnsi="Avenir Next LT Pro" w:cs="Times New Roman"/>
          <w:sz w:val="22"/>
          <w:rPrChange w:id="247" w:author="Guillaume VICAIRE" w:date="2025-06-04T16:58:00Z" w16du:dateUtc="2025-06-04T14:58:00Z">
            <w:rPr>
              <w:rFonts w:eastAsia="Be Vietnam Pro" w:cs="Be Vietnam Pro"/>
              <w:szCs w:val="20"/>
            </w:rPr>
          </w:rPrChange>
        </w:rPr>
        <w:t xml:space="preserve"> les montants globaux </w:t>
      </w:r>
      <w:r w:rsidR="005B55DA" w:rsidRPr="38206BFD">
        <w:rPr>
          <w:rFonts w:ascii="Avenir Next LT Pro" w:eastAsia="Be Vietnam Pro" w:hAnsi="Avenir Next LT Pro" w:cs="Times New Roman"/>
          <w:sz w:val="22"/>
        </w:rPr>
        <w:t>négociés</w:t>
      </w:r>
      <w:r w:rsidR="092B6F45" w:rsidRPr="00EB3F07">
        <w:rPr>
          <w:rFonts w:ascii="Avenir Next LT Pro" w:eastAsia="Be Vietnam Pro" w:hAnsi="Avenir Next LT Pro" w:cs="Times New Roman"/>
          <w:sz w:val="22"/>
          <w:rPrChange w:id="248" w:author="Guillaume VICAIRE" w:date="2025-06-04T16:58:00Z" w16du:dateUtc="2025-06-04T14:58:00Z">
            <w:rPr>
              <w:rFonts w:eastAsia="Be Vietnam Pro" w:cs="Be Vietnam Pro"/>
              <w:szCs w:val="20"/>
            </w:rPr>
          </w:rPrChange>
        </w:rPr>
        <w:t xml:space="preserve"> par laboratoire pour chaque année de la période </w:t>
      </w:r>
      <w:r w:rsidR="092B6F45" w:rsidRPr="38206BFD">
        <w:rPr>
          <w:rFonts w:ascii="Avenir Next LT Pro" w:eastAsia="Be Vietnam Pro" w:hAnsi="Avenir Next LT Pro" w:cs="Times New Roman"/>
          <w:sz w:val="22"/>
          <w:rPrChange w:id="249" w:author="Guillaume VICAIRE" w:date="2025-06-04T16:58:00Z">
            <w:rPr>
              <w:rFonts w:eastAsia="Be Vietnam Pro" w:cs="Be Vietnam Pro"/>
            </w:rPr>
          </w:rPrChange>
        </w:rPr>
        <w:t>201</w:t>
      </w:r>
      <w:r w:rsidR="00956601" w:rsidRPr="38206BFD">
        <w:rPr>
          <w:rFonts w:ascii="Avenir Next LT Pro" w:eastAsia="Be Vietnam Pro" w:hAnsi="Avenir Next LT Pro" w:cs="Times New Roman"/>
          <w:sz w:val="22"/>
        </w:rPr>
        <w:t>9</w:t>
      </w:r>
      <w:r w:rsidR="092B6F45" w:rsidRPr="00EB3F07">
        <w:rPr>
          <w:rFonts w:ascii="Avenir Next LT Pro" w:eastAsia="Be Vietnam Pro" w:hAnsi="Avenir Next LT Pro" w:cs="Times New Roman"/>
          <w:sz w:val="22"/>
          <w:rPrChange w:id="250" w:author="Guillaume VICAIRE" w:date="2025-06-04T16:58:00Z" w16du:dateUtc="2025-06-04T14:58:00Z">
            <w:rPr>
              <w:rFonts w:eastAsia="Be Vietnam Pro" w:cs="Be Vietnam Pro"/>
              <w:szCs w:val="20"/>
            </w:rPr>
          </w:rPrChange>
        </w:rPr>
        <w:t xml:space="preserve"> à 2024. </w:t>
      </w:r>
      <w:r w:rsidR="000024AD" w:rsidRPr="38206BFD">
        <w:rPr>
          <w:rFonts w:ascii="Avenir Next LT Pro" w:eastAsia="Be Vietnam Pro" w:hAnsi="Avenir Next LT Pro" w:cs="Times New Roman"/>
          <w:sz w:val="22"/>
        </w:rPr>
        <w:t>N</w:t>
      </w:r>
      <w:r w:rsidR="092B6F45" w:rsidRPr="38206BFD">
        <w:rPr>
          <w:rFonts w:ascii="Avenir Next LT Pro" w:eastAsia="Be Vietnam Pro" w:hAnsi="Avenir Next LT Pro" w:cs="Times New Roman"/>
          <w:sz w:val="22"/>
          <w:rPrChange w:id="251" w:author="Guillaume VICAIRE" w:date="2025-06-04T16:58:00Z">
            <w:rPr>
              <w:rFonts w:eastAsia="Be Vietnam Pro" w:cs="Be Vietnam Pro"/>
            </w:rPr>
          </w:rPrChange>
        </w:rPr>
        <w:t>ous</w:t>
      </w:r>
      <w:r w:rsidR="092B6F45" w:rsidRPr="00EB3F07">
        <w:rPr>
          <w:rFonts w:ascii="Avenir Next LT Pro" w:eastAsia="Be Vietnam Pro" w:hAnsi="Avenir Next LT Pro" w:cs="Times New Roman"/>
          <w:sz w:val="22"/>
          <w:rPrChange w:id="252" w:author="Guillaume VICAIRE" w:date="2025-06-04T16:58:00Z" w16du:dateUtc="2025-06-04T14:58:00Z">
            <w:rPr>
              <w:rFonts w:eastAsia="Be Vietnam Pro" w:cs="Be Vietnam Pro"/>
              <w:szCs w:val="20"/>
            </w:rPr>
          </w:rPrChange>
        </w:rPr>
        <w:t xml:space="preserve"> ne disposons pas d’une ventilation détaillée par type de budget</w:t>
      </w:r>
      <w:r w:rsidR="002D3253">
        <w:rPr>
          <w:rFonts w:ascii="Avenir Next LT Pro" w:eastAsia="Be Vietnam Pro" w:hAnsi="Avenir Next LT Pro" w:cs="Times New Roman"/>
          <w:sz w:val="22"/>
        </w:rPr>
        <w:t xml:space="preserve"> avant 2024</w:t>
      </w:r>
      <w:r w:rsidR="00A85F0F">
        <w:rPr>
          <w:rFonts w:ascii="Avenir Next LT Pro" w:eastAsia="Be Vietnam Pro" w:hAnsi="Avenir Next LT Pro" w:cs="Times New Roman"/>
          <w:sz w:val="22"/>
        </w:rPr>
        <w:t xml:space="preserve"> Le détail par laboratoire</w:t>
      </w:r>
      <w:r w:rsidR="00401E0D">
        <w:rPr>
          <w:rFonts w:ascii="Avenir Next LT Pro" w:eastAsia="Be Vietnam Pro" w:hAnsi="Avenir Next LT Pro" w:cs="Times New Roman"/>
          <w:sz w:val="22"/>
        </w:rPr>
        <w:t xml:space="preserve"> et par type de prestation</w:t>
      </w:r>
      <w:r w:rsidR="0026064A">
        <w:rPr>
          <w:rFonts w:ascii="Avenir Next LT Pro" w:eastAsia="Be Vietnam Pro" w:hAnsi="Avenir Next LT Pro" w:cs="Times New Roman"/>
          <w:sz w:val="22"/>
        </w:rPr>
        <w:t xml:space="preserve"> pour 2024 est fourni</w:t>
      </w:r>
      <w:r w:rsidR="00877009">
        <w:rPr>
          <w:rFonts w:ascii="Avenir Next LT Pro" w:eastAsia="Be Vietnam Pro" w:hAnsi="Avenir Next LT Pro" w:cs="Times New Roman"/>
          <w:sz w:val="22"/>
        </w:rPr>
        <w:t xml:space="preserve"> dans l’annexe</w:t>
      </w:r>
      <w:r w:rsidR="00044AC9">
        <w:rPr>
          <w:rFonts w:ascii="Avenir Next LT Pro" w:eastAsia="Be Vietnam Pro" w:hAnsi="Avenir Next LT Pro" w:cs="Times New Roman"/>
          <w:sz w:val="22"/>
        </w:rPr>
        <w:t>.</w:t>
      </w:r>
    </w:p>
    <w:p w14:paraId="03E3C221" w14:textId="14CA8E01" w:rsidR="0442545F" w:rsidRPr="00EB3F07" w:rsidRDefault="002C2C80" w:rsidP="00944450">
      <w:pPr>
        <w:ind w:left="1003"/>
        <w:jc w:val="both"/>
        <w:rPr>
          <w:rFonts w:ascii="Avenir Next LT Pro" w:eastAsia="Be Vietnam Pro" w:hAnsi="Avenir Next LT Pro" w:cs="Times New Roman"/>
          <w:sz w:val="22"/>
          <w:rPrChange w:id="253" w:author="Guillaume VICAIRE" w:date="2025-06-04T16:58:00Z" w16du:dateUtc="2025-06-04T14:58:00Z">
            <w:rPr>
              <w:rFonts w:eastAsia="Be Vietnam Pro" w:cs="Be Vietnam Pro"/>
              <w:szCs w:val="20"/>
            </w:rPr>
          </w:rPrChange>
        </w:rPr>
        <w:pPrChange w:id="254" w:author="Guillaume VICAIRE" w:date="2025-06-04T12:19:00Z" w16du:dateUtc="2025-06-04T10:19:00Z">
          <w:pPr>
            <w:ind w:left="1003"/>
          </w:pPr>
        </w:pPrChange>
      </w:pPr>
      <w:r w:rsidRPr="38206BFD">
        <w:rPr>
          <w:rFonts w:ascii="Avenir Next LT Pro" w:eastAsia="Be Vietnam Pro" w:hAnsi="Avenir Next LT Pro" w:cs="Times New Roman"/>
          <w:sz w:val="22"/>
          <w:highlight w:val="yellow"/>
        </w:rPr>
        <w:t>Donner le détail 2024</w:t>
      </w:r>
    </w:p>
    <w:p w14:paraId="6A7CE635" w14:textId="32DC9F03" w:rsidR="0442545F" w:rsidRPr="00EB3F07" w:rsidRDefault="0442545F" w:rsidP="00944450">
      <w:pPr>
        <w:ind w:left="1003"/>
        <w:jc w:val="both"/>
        <w:rPr>
          <w:rFonts w:ascii="Avenir Next LT Pro" w:eastAsia="Be Vietnam Pro" w:hAnsi="Avenir Next LT Pro" w:cs="Times New Roman"/>
          <w:sz w:val="22"/>
          <w:rPrChange w:id="255" w:author="Guillaume VICAIRE" w:date="2025-06-04T16:58:00Z" w16du:dateUtc="2025-06-04T14:58:00Z">
            <w:rPr>
              <w:rFonts w:eastAsia="Be Vietnam Pro" w:cs="Be Vietnam Pro"/>
              <w:szCs w:val="20"/>
            </w:rPr>
          </w:rPrChange>
        </w:rPr>
        <w:pPrChange w:id="256" w:author="Guillaume VICAIRE" w:date="2025-06-04T12:19:00Z" w16du:dateUtc="2025-06-04T10:19:00Z">
          <w:pPr>
            <w:ind w:left="1003"/>
          </w:pPr>
        </w:pPrChange>
      </w:pPr>
    </w:p>
    <w:p w14:paraId="7A2782BC" w14:textId="4F12C062" w:rsidR="0442545F" w:rsidRPr="00EB3F07" w:rsidRDefault="0442545F" w:rsidP="00944450">
      <w:pPr>
        <w:ind w:left="1003"/>
        <w:jc w:val="both"/>
        <w:rPr>
          <w:rFonts w:ascii="Avenir Next LT Pro" w:eastAsia="Be Vietnam Pro" w:hAnsi="Avenir Next LT Pro" w:cs="Times New Roman"/>
          <w:sz w:val="22"/>
          <w:rPrChange w:id="257" w:author="Guillaume VICAIRE" w:date="2025-06-04T16:58:00Z" w16du:dateUtc="2025-06-04T14:58:00Z">
            <w:rPr>
              <w:rFonts w:eastAsia="Be Vietnam Pro" w:cs="Be Vietnam Pro"/>
              <w:szCs w:val="20"/>
            </w:rPr>
          </w:rPrChange>
        </w:rPr>
        <w:pPrChange w:id="258" w:author="Guillaume VICAIRE" w:date="2025-06-04T12:19:00Z" w16du:dateUtc="2025-06-04T10:19:00Z">
          <w:pPr>
            <w:ind w:left="1003"/>
          </w:pPr>
        </w:pPrChange>
      </w:pPr>
    </w:p>
    <w:p w14:paraId="38438FC8" w14:textId="77777777" w:rsidR="1AAB4722" w:rsidRPr="00EB3F07" w:rsidRDefault="1AAB4722" w:rsidP="00944450">
      <w:pPr>
        <w:ind w:left="1003"/>
        <w:jc w:val="both"/>
        <w:rPr>
          <w:rFonts w:ascii="Avenir Next LT Pro" w:hAnsi="Avenir Next LT Pro" w:cs="Times New Roman"/>
          <w:i/>
          <w:iCs/>
          <w:color w:val="ADADAD" w:themeColor="background2" w:themeShade="BF"/>
          <w:sz w:val="22"/>
          <w:rPrChange w:id="259" w:author="Guillaume VICAIRE" w:date="2025-06-04T16:58:00Z" w16du:dateUtc="2025-06-04T14:58:00Z">
            <w:rPr>
              <w:rFonts w:eastAsia="Be Vietnam Pro" w:cs="Be Vietnam Pro"/>
              <w:szCs w:val="20"/>
            </w:rPr>
          </w:rPrChange>
        </w:rPr>
        <w:pPrChange w:id="260" w:author="Guillaume VICAIRE" w:date="2025-06-04T12:19:00Z" w16du:dateUtc="2025-06-04T10:19:00Z">
          <w:pPr>
            <w:ind w:left="1003"/>
          </w:pPr>
        </w:pPrChange>
      </w:pPr>
      <w:r w:rsidRPr="00EB3F07">
        <w:rPr>
          <w:rFonts w:ascii="Avenir Next LT Pro" w:eastAsia="Be Vietnam Pro" w:hAnsi="Avenir Next LT Pro" w:cs="Times New Roman"/>
          <w:sz w:val="22"/>
          <w:rPrChange w:id="261" w:author="Guillaume VICAIRE" w:date="2025-06-04T16:58:00Z" w16du:dateUtc="2025-06-04T14:58:00Z">
            <w:rPr>
              <w:rFonts w:eastAsia="Be Vietnam Pro" w:cs="Be Vietnam Pro"/>
              <w:szCs w:val="20"/>
            </w:rPr>
          </w:rPrChange>
        </w:rPr>
        <w:t xml:space="preserve">6. </w:t>
      </w:r>
      <w:r w:rsidRPr="00EB3F07">
        <w:rPr>
          <w:rFonts w:ascii="Avenir Next LT Pro" w:hAnsi="Avenir Next LT Pro" w:cs="Times New Roman"/>
          <w:i/>
          <w:iCs/>
          <w:color w:val="ADADAD" w:themeColor="background2" w:themeShade="BF"/>
          <w:sz w:val="22"/>
          <w:rPrChange w:id="262" w:author="Guillaume VICAIRE" w:date="2025-06-04T16:58:00Z" w16du:dateUtc="2025-06-04T14:58:00Z">
            <w:rPr>
              <w:rFonts w:eastAsia="Be Vietnam Pro" w:cs="Be Vietnam Pro"/>
              <w:szCs w:val="20"/>
            </w:rPr>
          </w:rPrChange>
        </w:rPr>
        <w:t>Pour chaque laboratoire pharmaceutique, veuillez transmettre les prix bruts et les niveaux de l’ensemble des rabais, ristournes ou remises consentis (en distinguant éventuellement les différents types) pour chacune des six dernières années pleines (2019-2024) pour leurs cinq médicaments vétérinaires les plus vendus à vos adhérents (en valeur). Vous préciserez à quelle catégorie appartient chacun de ces cinq médicaments, quelles sont les espèces cibles, ainsi que leur statut (médicament innovant, bénéfici</w:t>
      </w:r>
      <w:r w:rsidRPr="00EB3F07">
        <w:rPr>
          <w:rFonts w:ascii="Avenir Next LT Pro" w:hAnsi="Avenir Next LT Pro" w:cs="Times New Roman"/>
          <w:i/>
          <w:iCs/>
          <w:color w:val="ADADAD" w:themeColor="background2" w:themeShade="BF"/>
          <w:sz w:val="22"/>
          <w:rPrChange w:id="263" w:author="Guillaume VICAIRE" w:date="2025-06-04T16:58:00Z" w16du:dateUtc="2025-06-04T14:58:00Z">
            <w:rPr>
              <w:rFonts w:eastAsia="Be Vietnam Pro" w:cs="Be Vietnam Pro"/>
              <w:szCs w:val="20"/>
            </w:rPr>
          </w:rPrChange>
        </w:rPr>
        <w:t>ant</w:t>
      </w:r>
      <w:r w:rsidRPr="00EB3F07">
        <w:rPr>
          <w:rFonts w:ascii="Avenir Next LT Pro" w:hAnsi="Avenir Next LT Pro" w:cs="Times New Roman"/>
          <w:i/>
          <w:iCs/>
          <w:color w:val="ADADAD" w:themeColor="background2" w:themeShade="BF"/>
          <w:sz w:val="22"/>
          <w:rPrChange w:id="264" w:author="Guillaume VICAIRE" w:date="2025-06-04T16:58:00Z" w16du:dateUtc="2025-06-04T14:58:00Z">
            <w:rPr>
              <w:rFonts w:eastAsia="Be Vietnam Pro" w:cs="Be Vietnam Pro"/>
              <w:szCs w:val="20"/>
            </w:rPr>
          </w:rPrChange>
        </w:rPr>
        <w:t xml:space="preserve"> d’une protection par brevet, </w:t>
      </w:r>
      <w:proofErr w:type="spellStart"/>
      <w:r w:rsidRPr="00EB3F07">
        <w:rPr>
          <w:rFonts w:ascii="Avenir Next LT Pro" w:hAnsi="Avenir Next LT Pro" w:cs="Times New Roman"/>
          <w:i/>
          <w:iCs/>
          <w:color w:val="ADADAD" w:themeColor="background2" w:themeShade="BF"/>
          <w:sz w:val="22"/>
          <w:rPrChange w:id="265" w:author="Guillaume VICAIRE" w:date="2025-06-04T16:58:00Z" w16du:dateUtc="2025-06-04T14:58:00Z">
            <w:rPr>
              <w:rFonts w:eastAsia="Be Vietnam Pro" w:cs="Be Vietnam Pro"/>
              <w:szCs w:val="20"/>
            </w:rPr>
          </w:rPrChange>
        </w:rPr>
        <w:t>généricable</w:t>
      </w:r>
      <w:proofErr w:type="spellEnd"/>
      <w:r w:rsidRPr="00EB3F07">
        <w:rPr>
          <w:rFonts w:ascii="Avenir Next LT Pro" w:hAnsi="Avenir Next LT Pro" w:cs="Times New Roman"/>
          <w:i/>
          <w:iCs/>
          <w:color w:val="ADADAD" w:themeColor="background2" w:themeShade="BF"/>
          <w:sz w:val="22"/>
          <w:rPrChange w:id="266" w:author="Guillaume VICAIRE" w:date="2025-06-04T16:58:00Z" w16du:dateUtc="2025-06-04T14:58:00Z">
            <w:rPr>
              <w:rFonts w:eastAsia="Be Vietnam Pro" w:cs="Be Vietnam Pro"/>
              <w:szCs w:val="20"/>
            </w:rPr>
          </w:rPrChange>
        </w:rPr>
        <w:t xml:space="preserve">, </w:t>
      </w:r>
      <w:proofErr w:type="spellStart"/>
      <w:r w:rsidRPr="00EB3F07">
        <w:rPr>
          <w:rFonts w:ascii="Avenir Next LT Pro" w:hAnsi="Avenir Next LT Pro" w:cs="Times New Roman"/>
          <w:i/>
          <w:iCs/>
          <w:color w:val="ADADAD" w:themeColor="background2" w:themeShade="BF"/>
          <w:sz w:val="22"/>
          <w:rPrChange w:id="267" w:author="Guillaume VICAIRE" w:date="2025-06-04T16:58:00Z" w16du:dateUtc="2025-06-04T14:58:00Z">
            <w:rPr>
              <w:rFonts w:eastAsia="Be Vietnam Pro" w:cs="Be Vietnam Pro"/>
              <w:szCs w:val="20"/>
            </w:rPr>
          </w:rPrChange>
        </w:rPr>
        <w:t>génériqué</w:t>
      </w:r>
      <w:proofErr w:type="spellEnd"/>
      <w:r w:rsidRPr="00EB3F07">
        <w:rPr>
          <w:rFonts w:ascii="Avenir Next LT Pro" w:hAnsi="Avenir Next LT Pro" w:cs="Times New Roman"/>
          <w:i/>
          <w:iCs/>
          <w:color w:val="ADADAD" w:themeColor="background2" w:themeShade="BF"/>
          <w:sz w:val="22"/>
          <w:rPrChange w:id="268" w:author="Guillaume VICAIRE" w:date="2025-06-04T16:58:00Z" w16du:dateUtc="2025-06-04T14:58:00Z">
            <w:rPr>
              <w:rFonts w:eastAsia="Be Vietnam Pro" w:cs="Be Vietnam Pro"/>
              <w:szCs w:val="20"/>
            </w:rPr>
          </w:rPrChange>
        </w:rPr>
        <w:t>…).</w:t>
      </w:r>
    </w:p>
    <w:p w14:paraId="785DD53F" w14:textId="455DD754" w:rsidR="4CF7EBC1" w:rsidRPr="00EB3F07" w:rsidRDefault="4CF7EBC1" w:rsidP="00944450">
      <w:pPr>
        <w:spacing w:before="240" w:after="240"/>
        <w:jc w:val="both"/>
        <w:rPr>
          <w:rFonts w:ascii="Avenir Next LT Pro" w:hAnsi="Avenir Next LT Pro" w:cs="Times New Roman"/>
          <w:sz w:val="22"/>
          <w:rPrChange w:id="269" w:author="Guillaume VICAIRE" w:date="2025-06-04T16:58:00Z" w16du:dateUtc="2025-06-04T14:58:00Z">
            <w:rPr/>
          </w:rPrChange>
        </w:rPr>
        <w:pPrChange w:id="270" w:author="Guillaume VICAIRE" w:date="2025-06-04T12:19:00Z" w16du:dateUtc="2025-06-04T10:19:00Z">
          <w:pPr>
            <w:spacing w:before="240" w:after="240"/>
          </w:pPr>
        </w:pPrChange>
      </w:pPr>
      <w:r w:rsidRPr="00EB3F07">
        <w:rPr>
          <w:rFonts w:ascii="Avenir Next LT Pro" w:eastAsia="Be Vietnam Pro" w:hAnsi="Avenir Next LT Pro" w:cs="Times New Roman"/>
          <w:sz w:val="22"/>
          <w:rPrChange w:id="271" w:author="Guillaume VICAIRE" w:date="2025-06-04T16:58:00Z" w16du:dateUtc="2025-06-04T14:58:00Z">
            <w:rPr>
              <w:rFonts w:eastAsia="Be Vietnam Pro" w:cs="Be Vietnam Pro"/>
              <w:szCs w:val="20"/>
            </w:rPr>
          </w:rPrChange>
        </w:rPr>
        <w:t>Nous sommes en mesure de vous transmettre, à l’aide de notre logiciel de contrôle statistique, les données suivantes pour les années 2020 à 2024 :</w:t>
      </w:r>
    </w:p>
    <w:p w14:paraId="1AA3EA50" w14:textId="0DA18A17" w:rsidR="4CF7EBC1" w:rsidRPr="00EB3F07" w:rsidRDefault="4CF7EBC1" w:rsidP="00944450">
      <w:pPr>
        <w:pStyle w:val="ListParagraph"/>
        <w:spacing w:after="240"/>
        <w:jc w:val="both"/>
        <w:rPr>
          <w:rFonts w:ascii="Avenir Next LT Pro" w:eastAsia="Be Vietnam Pro" w:hAnsi="Avenir Next LT Pro" w:cs="Times New Roman"/>
          <w:sz w:val="22"/>
          <w:rPrChange w:id="272" w:author="Guillaume VICAIRE" w:date="2025-06-04T16:58:00Z" w16du:dateUtc="2025-06-04T14:58:00Z">
            <w:rPr>
              <w:rFonts w:eastAsia="Be Vietnam Pro" w:cs="Be Vietnam Pro"/>
              <w:szCs w:val="20"/>
            </w:rPr>
          </w:rPrChange>
        </w:rPr>
        <w:pPrChange w:id="273" w:author="Guillaume VICAIRE" w:date="2025-06-04T12:19:00Z" w16du:dateUtc="2025-06-04T10:19:00Z">
          <w:pPr>
            <w:pStyle w:val="ListParagraph"/>
            <w:spacing w:after="240"/>
          </w:pPr>
        </w:pPrChange>
      </w:pPr>
      <w:r w:rsidRPr="00EB3F07">
        <w:rPr>
          <w:rFonts w:ascii="Avenir Next LT Pro" w:eastAsia="Be Vietnam Pro" w:hAnsi="Avenir Next LT Pro" w:cs="Times New Roman"/>
          <w:sz w:val="22"/>
          <w:rPrChange w:id="274" w:author="Guillaume VICAIRE" w:date="2025-06-04T16:58:00Z" w16du:dateUtc="2025-06-04T14:58:00Z">
            <w:rPr>
              <w:rFonts w:eastAsia="Be Vietnam Pro" w:cs="Be Vietnam Pro"/>
              <w:szCs w:val="20"/>
            </w:rPr>
          </w:rPrChange>
        </w:rPr>
        <w:t>Les prix bruts et les niveaux de rabais, ristournes ou remises consentis, en distinguant les différents types lorsqu’ils sont identifiables ;</w:t>
      </w:r>
    </w:p>
    <w:p w14:paraId="579A8F23" w14:textId="3EE474B8" w:rsidR="4CF7EBC1" w:rsidRPr="00EB3F07" w:rsidRDefault="4CF7EBC1" w:rsidP="00944450">
      <w:pPr>
        <w:pStyle w:val="ListParagraph"/>
        <w:spacing w:after="240"/>
        <w:jc w:val="both"/>
        <w:rPr>
          <w:rFonts w:ascii="Avenir Next LT Pro" w:eastAsia="Be Vietnam Pro" w:hAnsi="Avenir Next LT Pro" w:cs="Times New Roman"/>
          <w:sz w:val="22"/>
          <w:rPrChange w:id="275" w:author="Guillaume VICAIRE" w:date="2025-06-04T16:58:00Z" w16du:dateUtc="2025-06-04T14:58:00Z">
            <w:rPr>
              <w:rFonts w:eastAsia="Be Vietnam Pro" w:cs="Be Vietnam Pro"/>
              <w:szCs w:val="20"/>
            </w:rPr>
          </w:rPrChange>
        </w:rPr>
        <w:pPrChange w:id="276" w:author="Guillaume VICAIRE" w:date="2025-06-04T12:19:00Z" w16du:dateUtc="2025-06-04T10:19:00Z">
          <w:pPr>
            <w:pStyle w:val="ListParagraph"/>
            <w:spacing w:after="240"/>
          </w:pPr>
        </w:pPrChange>
      </w:pPr>
      <w:r w:rsidRPr="00EB3F07">
        <w:rPr>
          <w:rFonts w:ascii="Avenir Next LT Pro" w:eastAsia="Be Vietnam Pro" w:hAnsi="Avenir Next LT Pro" w:cs="Times New Roman"/>
          <w:sz w:val="22"/>
          <w:rPrChange w:id="277" w:author="Guillaume VICAIRE" w:date="2025-06-04T16:58:00Z" w16du:dateUtc="2025-06-04T14:58:00Z">
            <w:rPr>
              <w:rFonts w:eastAsia="Be Vietnam Pro" w:cs="Be Vietnam Pro"/>
              <w:szCs w:val="20"/>
            </w:rPr>
          </w:rPrChange>
        </w:rPr>
        <w:t>Les cinq médicaments vétérinaires les plus vendus (en valeur) à nos adhérents pour chaque laboratoire sur la période concernée ;</w:t>
      </w:r>
    </w:p>
    <w:p w14:paraId="16B87CDF" w14:textId="073CCABC" w:rsidR="4CF7EBC1" w:rsidRPr="00EB3F07" w:rsidRDefault="4CF7EBC1" w:rsidP="00944450">
      <w:pPr>
        <w:pStyle w:val="ListParagraph"/>
        <w:spacing w:after="240"/>
        <w:jc w:val="both"/>
        <w:rPr>
          <w:rFonts w:ascii="Avenir Next LT Pro" w:eastAsia="Be Vietnam Pro" w:hAnsi="Avenir Next LT Pro" w:cs="Times New Roman"/>
          <w:sz w:val="22"/>
          <w:rPrChange w:id="278" w:author="Guillaume VICAIRE" w:date="2025-06-04T16:58:00Z" w16du:dateUtc="2025-06-04T14:58:00Z">
            <w:rPr>
              <w:rFonts w:eastAsia="Be Vietnam Pro" w:cs="Be Vietnam Pro"/>
              <w:szCs w:val="20"/>
            </w:rPr>
          </w:rPrChange>
        </w:rPr>
        <w:pPrChange w:id="279" w:author="Guillaume VICAIRE" w:date="2025-06-04T12:19:00Z" w16du:dateUtc="2025-06-04T10:19:00Z">
          <w:pPr>
            <w:pStyle w:val="ListParagraph"/>
            <w:spacing w:after="240"/>
          </w:pPr>
        </w:pPrChange>
      </w:pPr>
      <w:r w:rsidRPr="00EB3F07">
        <w:rPr>
          <w:rFonts w:ascii="Avenir Next LT Pro" w:eastAsia="Be Vietnam Pro" w:hAnsi="Avenir Next LT Pro" w:cs="Times New Roman"/>
          <w:sz w:val="22"/>
          <w:rPrChange w:id="280" w:author="Guillaume VICAIRE" w:date="2025-06-04T16:58:00Z" w16du:dateUtc="2025-06-04T14:58:00Z">
            <w:rPr>
              <w:rFonts w:eastAsia="Be Vietnam Pro" w:cs="Be Vietnam Pro"/>
              <w:szCs w:val="20"/>
            </w:rPr>
          </w:rPrChange>
        </w:rPr>
        <w:t>La classe thérapeutique de chacun de ces médicaments ;</w:t>
      </w:r>
    </w:p>
    <w:p w14:paraId="2522AA8F" w14:textId="4377B65C" w:rsidR="4CF7EBC1" w:rsidRPr="00EB3F07" w:rsidRDefault="4CF7EBC1" w:rsidP="00944450">
      <w:pPr>
        <w:pStyle w:val="ListParagraph"/>
        <w:spacing w:after="240"/>
        <w:jc w:val="both"/>
        <w:rPr>
          <w:rFonts w:ascii="Avenir Next LT Pro" w:eastAsia="Be Vietnam Pro" w:hAnsi="Avenir Next LT Pro" w:cs="Times New Roman"/>
          <w:sz w:val="22"/>
          <w:rPrChange w:id="281" w:author="Guillaume VICAIRE" w:date="2025-06-04T16:58:00Z" w16du:dateUtc="2025-06-04T14:58:00Z">
            <w:rPr>
              <w:rFonts w:eastAsia="Be Vietnam Pro" w:cs="Be Vietnam Pro"/>
              <w:szCs w:val="20"/>
            </w:rPr>
          </w:rPrChange>
        </w:rPr>
        <w:pPrChange w:id="282" w:author="Guillaume VICAIRE" w:date="2025-06-04T12:19:00Z" w16du:dateUtc="2025-06-04T10:19:00Z">
          <w:pPr>
            <w:pStyle w:val="ListParagraph"/>
            <w:spacing w:after="240"/>
          </w:pPr>
        </w:pPrChange>
      </w:pPr>
      <w:r w:rsidRPr="00EB3F07">
        <w:rPr>
          <w:rFonts w:ascii="Avenir Next LT Pro" w:eastAsia="Be Vietnam Pro" w:hAnsi="Avenir Next LT Pro" w:cs="Times New Roman"/>
          <w:sz w:val="22"/>
          <w:rPrChange w:id="283" w:author="Guillaume VICAIRE" w:date="2025-06-04T16:58:00Z" w16du:dateUtc="2025-06-04T14:58:00Z">
            <w:rPr>
              <w:rFonts w:eastAsia="Be Vietnam Pro" w:cs="Be Vietnam Pro"/>
              <w:szCs w:val="20"/>
            </w:rPr>
          </w:rPrChange>
        </w:rPr>
        <w:t>Les espèces cibles associées à chaque produit, dans la mesure des informations disponibles dans nos bases.</w:t>
      </w:r>
    </w:p>
    <w:p w14:paraId="710386B2" w14:textId="15B184DB" w:rsidR="4CF7EBC1" w:rsidRPr="00EB3F07" w:rsidRDefault="4CF7EBC1" w:rsidP="00944450">
      <w:pPr>
        <w:spacing w:before="240" w:after="240"/>
        <w:jc w:val="both"/>
        <w:rPr>
          <w:rFonts w:ascii="Avenir Next LT Pro" w:hAnsi="Avenir Next LT Pro" w:cs="Times New Roman"/>
          <w:sz w:val="22"/>
          <w:rPrChange w:id="284" w:author="Guillaume VICAIRE" w:date="2025-06-04T16:58:00Z" w16du:dateUtc="2025-06-04T14:58:00Z">
            <w:rPr/>
          </w:rPrChange>
        </w:rPr>
        <w:pPrChange w:id="285" w:author="Guillaume VICAIRE" w:date="2025-06-04T12:19:00Z" w16du:dateUtc="2025-06-04T10:19:00Z">
          <w:pPr>
            <w:spacing w:before="240" w:after="240"/>
          </w:pPr>
        </w:pPrChange>
      </w:pPr>
      <w:r w:rsidRPr="00EB3F07">
        <w:rPr>
          <w:rFonts w:ascii="Avenir Next LT Pro" w:eastAsia="Be Vietnam Pro" w:hAnsi="Avenir Next LT Pro" w:cs="Times New Roman"/>
          <w:sz w:val="22"/>
          <w:rPrChange w:id="286" w:author="Guillaume VICAIRE" w:date="2025-06-04T16:58:00Z" w16du:dateUtc="2025-06-04T14:58:00Z">
            <w:rPr>
              <w:rFonts w:eastAsia="Be Vietnam Pro" w:cs="Be Vietnam Pro"/>
              <w:szCs w:val="20"/>
            </w:rPr>
          </w:rPrChange>
        </w:rPr>
        <w:t>En revanche, n’étant pas vétérinaire et ne disposant pas des éléments réglementaires ou industriels spécifiques, nous ne sommes pas en mesure de confirmer les statuts suivants pour les médicaments mentionnés :</w:t>
      </w:r>
    </w:p>
    <w:p w14:paraId="6B88D229" w14:textId="71ECBADE" w:rsidR="4CF7EBC1" w:rsidRPr="00EB3F07" w:rsidRDefault="4CF7EBC1" w:rsidP="00944450">
      <w:pPr>
        <w:pStyle w:val="ListParagraph"/>
        <w:spacing w:after="240"/>
        <w:jc w:val="both"/>
        <w:rPr>
          <w:rFonts w:ascii="Avenir Next LT Pro" w:eastAsia="Be Vietnam Pro" w:hAnsi="Avenir Next LT Pro" w:cs="Times New Roman"/>
          <w:sz w:val="22"/>
          <w:rPrChange w:id="287" w:author="Guillaume VICAIRE" w:date="2025-06-04T16:58:00Z" w16du:dateUtc="2025-06-04T14:58:00Z">
            <w:rPr>
              <w:rFonts w:eastAsia="Be Vietnam Pro" w:cs="Be Vietnam Pro"/>
              <w:szCs w:val="20"/>
            </w:rPr>
          </w:rPrChange>
        </w:rPr>
        <w:pPrChange w:id="288" w:author="Guillaume VICAIRE" w:date="2025-06-04T12:19:00Z" w16du:dateUtc="2025-06-04T10:19:00Z">
          <w:pPr>
            <w:pStyle w:val="ListParagraph"/>
            <w:spacing w:after="240"/>
          </w:pPr>
        </w:pPrChange>
      </w:pPr>
      <w:r w:rsidRPr="00EB3F07">
        <w:rPr>
          <w:rFonts w:ascii="Avenir Next LT Pro" w:eastAsia="Be Vietnam Pro" w:hAnsi="Avenir Next LT Pro" w:cs="Times New Roman"/>
          <w:sz w:val="22"/>
          <w:rPrChange w:id="289" w:author="Guillaume VICAIRE" w:date="2025-06-04T16:58:00Z" w16du:dateUtc="2025-06-04T14:58:00Z">
            <w:rPr>
              <w:rFonts w:eastAsia="Be Vietnam Pro" w:cs="Be Vietnam Pro"/>
              <w:szCs w:val="20"/>
            </w:rPr>
          </w:rPrChange>
        </w:rPr>
        <w:t>Médicament innovant,</w:t>
      </w:r>
    </w:p>
    <w:p w14:paraId="34A73715" w14:textId="06C018A8" w:rsidR="4CF7EBC1" w:rsidRPr="00EB3F07" w:rsidRDefault="4CF7EBC1" w:rsidP="00944450">
      <w:pPr>
        <w:pStyle w:val="ListParagraph"/>
        <w:spacing w:after="240"/>
        <w:jc w:val="both"/>
        <w:rPr>
          <w:rFonts w:ascii="Avenir Next LT Pro" w:eastAsia="Be Vietnam Pro" w:hAnsi="Avenir Next LT Pro" w:cs="Times New Roman"/>
          <w:sz w:val="22"/>
          <w:rPrChange w:id="290" w:author="Guillaume VICAIRE" w:date="2025-06-04T16:58:00Z" w16du:dateUtc="2025-06-04T14:58:00Z">
            <w:rPr>
              <w:rFonts w:eastAsia="Be Vietnam Pro" w:cs="Be Vietnam Pro"/>
              <w:szCs w:val="20"/>
            </w:rPr>
          </w:rPrChange>
        </w:rPr>
        <w:pPrChange w:id="291" w:author="Guillaume VICAIRE" w:date="2025-06-04T12:19:00Z" w16du:dateUtc="2025-06-04T10:19:00Z">
          <w:pPr>
            <w:pStyle w:val="ListParagraph"/>
            <w:spacing w:after="240"/>
          </w:pPr>
        </w:pPrChange>
      </w:pPr>
      <w:r w:rsidRPr="00EB3F07">
        <w:rPr>
          <w:rFonts w:ascii="Avenir Next LT Pro" w:eastAsia="Be Vietnam Pro" w:hAnsi="Avenir Next LT Pro" w:cs="Times New Roman"/>
          <w:sz w:val="22"/>
          <w:rPrChange w:id="292" w:author="Guillaume VICAIRE" w:date="2025-06-04T16:58:00Z" w16du:dateUtc="2025-06-04T14:58:00Z">
            <w:rPr>
              <w:rFonts w:eastAsia="Be Vietnam Pro" w:cs="Be Vietnam Pro"/>
              <w:szCs w:val="20"/>
            </w:rPr>
          </w:rPrChange>
        </w:rPr>
        <w:t>Bénéficiant d’une protection par brevet,</w:t>
      </w:r>
    </w:p>
    <w:p w14:paraId="02D383EF" w14:textId="4B466298" w:rsidR="4CF7EBC1" w:rsidRPr="00EB3F07" w:rsidRDefault="4CF7EBC1" w:rsidP="00944450">
      <w:pPr>
        <w:pStyle w:val="ListParagraph"/>
        <w:spacing w:after="240"/>
        <w:jc w:val="both"/>
        <w:rPr>
          <w:rFonts w:ascii="Avenir Next LT Pro" w:eastAsia="Be Vietnam Pro" w:hAnsi="Avenir Next LT Pro" w:cs="Times New Roman"/>
          <w:sz w:val="22"/>
          <w:rPrChange w:id="293" w:author="Guillaume VICAIRE" w:date="2025-06-04T16:58:00Z" w16du:dateUtc="2025-06-04T14:58:00Z">
            <w:rPr>
              <w:rFonts w:eastAsia="Be Vietnam Pro" w:cs="Be Vietnam Pro"/>
              <w:szCs w:val="20"/>
            </w:rPr>
          </w:rPrChange>
        </w:rPr>
        <w:pPrChange w:id="294" w:author="Guillaume VICAIRE" w:date="2025-06-04T12:19:00Z" w16du:dateUtc="2025-06-04T10:19:00Z">
          <w:pPr>
            <w:pStyle w:val="ListParagraph"/>
            <w:spacing w:after="240"/>
          </w:pPr>
        </w:pPrChange>
      </w:pPr>
      <w:proofErr w:type="spellStart"/>
      <w:r w:rsidRPr="00EB3F07">
        <w:rPr>
          <w:rFonts w:ascii="Avenir Next LT Pro" w:eastAsia="Be Vietnam Pro" w:hAnsi="Avenir Next LT Pro" w:cs="Times New Roman"/>
          <w:sz w:val="22"/>
          <w:rPrChange w:id="295" w:author="Guillaume VICAIRE" w:date="2025-06-04T16:58:00Z" w16du:dateUtc="2025-06-04T14:58:00Z">
            <w:rPr>
              <w:rFonts w:eastAsia="Be Vietnam Pro" w:cs="Be Vietnam Pro"/>
              <w:szCs w:val="20"/>
            </w:rPr>
          </w:rPrChange>
        </w:rPr>
        <w:t>Généricable</w:t>
      </w:r>
      <w:proofErr w:type="spellEnd"/>
      <w:r w:rsidRPr="00EB3F07">
        <w:rPr>
          <w:rFonts w:ascii="Avenir Next LT Pro" w:eastAsia="Be Vietnam Pro" w:hAnsi="Avenir Next LT Pro" w:cs="Times New Roman"/>
          <w:sz w:val="22"/>
          <w:rPrChange w:id="296" w:author="Guillaume VICAIRE" w:date="2025-06-04T16:58:00Z" w16du:dateUtc="2025-06-04T14:58:00Z">
            <w:rPr>
              <w:rFonts w:eastAsia="Be Vietnam Pro" w:cs="Be Vietnam Pro"/>
              <w:szCs w:val="20"/>
            </w:rPr>
          </w:rPrChange>
        </w:rPr>
        <w:t xml:space="preserve"> ou </w:t>
      </w:r>
      <w:proofErr w:type="spellStart"/>
      <w:r w:rsidRPr="00EB3F07">
        <w:rPr>
          <w:rFonts w:ascii="Avenir Next LT Pro" w:eastAsia="Be Vietnam Pro" w:hAnsi="Avenir Next LT Pro" w:cs="Times New Roman"/>
          <w:sz w:val="22"/>
          <w:rPrChange w:id="297" w:author="Guillaume VICAIRE" w:date="2025-06-04T16:58:00Z" w16du:dateUtc="2025-06-04T14:58:00Z">
            <w:rPr>
              <w:rFonts w:eastAsia="Be Vietnam Pro" w:cs="Be Vietnam Pro"/>
              <w:szCs w:val="20"/>
            </w:rPr>
          </w:rPrChange>
        </w:rPr>
        <w:t>génériqué</w:t>
      </w:r>
      <w:proofErr w:type="spellEnd"/>
      <w:r w:rsidRPr="00EB3F07">
        <w:rPr>
          <w:rFonts w:ascii="Avenir Next LT Pro" w:eastAsia="Be Vietnam Pro" w:hAnsi="Avenir Next LT Pro" w:cs="Times New Roman"/>
          <w:sz w:val="22"/>
          <w:rPrChange w:id="298" w:author="Guillaume VICAIRE" w:date="2025-06-04T16:58:00Z" w16du:dateUtc="2025-06-04T14:58:00Z">
            <w:rPr>
              <w:rFonts w:eastAsia="Be Vietnam Pro" w:cs="Be Vietnam Pro"/>
              <w:szCs w:val="20"/>
            </w:rPr>
          </w:rPrChange>
        </w:rPr>
        <w:t>.</w:t>
      </w:r>
    </w:p>
    <w:p w14:paraId="1A2D16CA" w14:textId="55B34E0A" w:rsidR="00AB002A" w:rsidRPr="00EB3F07" w:rsidRDefault="00AB002A" w:rsidP="38206BFD">
      <w:pPr>
        <w:pStyle w:val="ListParagraph"/>
        <w:numPr>
          <w:ilvl w:val="0"/>
          <w:numId w:val="0"/>
        </w:numPr>
        <w:ind w:left="643"/>
        <w:rPr>
          <w:rFonts w:ascii="Avenir Next LT Pro" w:hAnsi="Avenir Next LT Pro"/>
          <w:rPrChange w:id="299" w:author="Guillaume VICAIRE" w:date="2025-06-04T16:58:00Z" w16du:dateUtc="2025-06-04T14:58:00Z">
            <w:rPr/>
          </w:rPrChange>
        </w:rPr>
      </w:pPr>
    </w:p>
    <w:p w14:paraId="4ED013A1" w14:textId="29A95613" w:rsidR="00AB002A" w:rsidRPr="00EB3F07" w:rsidRDefault="00AB002A" w:rsidP="38206BFD">
      <w:pPr>
        <w:pStyle w:val="ListParagraph"/>
        <w:numPr>
          <w:ilvl w:val="0"/>
          <w:numId w:val="0"/>
        </w:numPr>
        <w:ind w:left="643"/>
        <w:rPr>
          <w:rFonts w:ascii="Avenir Next LT Pro" w:hAnsi="Avenir Next LT Pro"/>
          <w:rPrChange w:id="300" w:author="Guillaume VICAIRE" w:date="2025-06-04T16:58:00Z" w16du:dateUtc="2025-06-04T14:58:00Z">
            <w:rPr/>
          </w:rPrChange>
        </w:rPr>
      </w:pPr>
    </w:p>
    <w:p w14:paraId="1F8DF5EF" w14:textId="77777777" w:rsidR="00AB002A" w:rsidRPr="00EB3F07" w:rsidRDefault="00AB002A" w:rsidP="38206BFD">
      <w:pPr>
        <w:pStyle w:val="ListParagraph"/>
        <w:numPr>
          <w:ilvl w:val="0"/>
          <w:numId w:val="0"/>
        </w:numPr>
        <w:ind w:left="643"/>
        <w:rPr>
          <w:rFonts w:ascii="Avenir Next LT Pro" w:hAnsi="Avenir Next LT Pro"/>
          <w:rPrChange w:id="301" w:author="Guillaume VICAIRE" w:date="2025-06-04T16:58:00Z" w16du:dateUtc="2025-06-04T14:58:00Z">
            <w:rPr/>
          </w:rPrChange>
        </w:rPr>
      </w:pPr>
    </w:p>
    <w:p w14:paraId="2420A1A0" w14:textId="77777777" w:rsidR="00AB002A" w:rsidRPr="00EB3F07" w:rsidRDefault="00AB002A" w:rsidP="38206BFD">
      <w:pPr>
        <w:pStyle w:val="ListParagraph"/>
        <w:numPr>
          <w:ilvl w:val="0"/>
          <w:numId w:val="0"/>
        </w:numPr>
        <w:ind w:left="643"/>
        <w:rPr>
          <w:rFonts w:ascii="Avenir Next LT Pro" w:hAnsi="Avenir Next LT Pro"/>
          <w:rPrChange w:id="302" w:author="Guillaume VICAIRE" w:date="2025-06-04T16:58:00Z" w16du:dateUtc="2025-06-04T14:58:00Z">
            <w:rPr/>
          </w:rPrChange>
        </w:rPr>
      </w:pPr>
    </w:p>
    <w:p w14:paraId="12E53BC3" w14:textId="77777777" w:rsidR="00AB002A" w:rsidRPr="00EB3F07" w:rsidRDefault="00AB002A" w:rsidP="38206BFD">
      <w:pPr>
        <w:pStyle w:val="ListParagraph"/>
        <w:numPr>
          <w:ilvl w:val="0"/>
          <w:numId w:val="0"/>
        </w:numPr>
        <w:ind w:left="643"/>
        <w:rPr>
          <w:rFonts w:ascii="Avenir Next LT Pro" w:hAnsi="Avenir Next LT Pro"/>
          <w:rPrChange w:id="303" w:author="Guillaume VICAIRE" w:date="2025-06-04T16:58:00Z" w16du:dateUtc="2025-06-04T14:58:00Z">
            <w:rPr/>
          </w:rPrChange>
        </w:rPr>
      </w:pPr>
      <w:r w:rsidRPr="00EB3F07">
        <w:rPr>
          <w:rFonts w:ascii="Avenir Next LT Pro" w:hAnsi="Avenir Next LT Pro"/>
          <w:rPrChange w:id="304" w:author="Guillaume VICAIRE" w:date="2025-06-04T16:58:00Z" w16du:dateUtc="2025-06-04T14:58:00Z">
            <w:rPr/>
          </w:rPrChange>
        </w:rPr>
        <w:t>Nous espérons vous avoir fourni les informations souhaitées et restons à votre disposition pour toute clarification.</w:t>
      </w:r>
    </w:p>
    <w:p w14:paraId="7F3269FF" w14:textId="77777777" w:rsidR="00AB002A" w:rsidRPr="00EB3F07" w:rsidRDefault="00AB002A" w:rsidP="38206BFD">
      <w:pPr>
        <w:pStyle w:val="ListParagraph"/>
        <w:numPr>
          <w:ilvl w:val="0"/>
          <w:numId w:val="0"/>
        </w:numPr>
        <w:ind w:left="643"/>
        <w:rPr>
          <w:rFonts w:ascii="Avenir Next LT Pro" w:hAnsi="Avenir Next LT Pro"/>
          <w:rPrChange w:id="305" w:author="Guillaume VICAIRE" w:date="2025-06-04T16:58:00Z" w16du:dateUtc="2025-06-04T14:58:00Z">
            <w:rPr/>
          </w:rPrChange>
        </w:rPr>
      </w:pPr>
      <w:r>
        <w:br/>
      </w:r>
      <w:r w:rsidRPr="00EB3F07">
        <w:rPr>
          <w:rFonts w:ascii="Avenir Next LT Pro" w:hAnsi="Avenir Next LT Pro"/>
          <w:rPrChange w:id="306" w:author="Guillaume VICAIRE" w:date="2025-06-04T16:58:00Z" w16du:dateUtc="2025-06-04T14:58:00Z">
            <w:rPr/>
          </w:rPrChange>
        </w:rPr>
        <w:t>Nous vous prions d’agréer, Mesdames et Monsieur les Rapporteurs, nos sincères salutations.</w:t>
      </w:r>
    </w:p>
    <w:p w14:paraId="2FE7D489" w14:textId="44C20BB2" w:rsidR="0442545F" w:rsidRPr="00EB3F07" w:rsidRDefault="00223730">
      <w:pPr>
        <w:spacing w:before="240" w:after="240"/>
        <w:jc w:val="both"/>
        <w:rPr>
          <w:rFonts w:ascii="Avenir Next LT Pro" w:hAnsi="Avenir Next LT Pro" w:cs="Times New Roman"/>
          <w:sz w:val="22"/>
          <w:rPrChange w:id="307" w:author="Guillaume VICAIRE" w:date="2025-06-04T16:58:00Z" w16du:dateUtc="2025-06-04T14:58:00Z">
            <w:rPr>
              <w:rFonts w:ascii="Times New Roman" w:hAnsi="Times New Roman" w:cs="Times New Roman"/>
              <w:sz w:val="22"/>
            </w:rPr>
          </w:rPrChange>
        </w:rPr>
        <w:pPrChange w:id="308" w:author="Romain Vieira" w:date="2025-06-04T18:42:00Z" w16du:dateUtc="2025-06-04T16:42:00Z">
          <w:pPr>
            <w:ind w:left="1003"/>
            <w:jc w:val="both"/>
          </w:pPr>
        </w:pPrChange>
      </w:pPr>
      <w:r w:rsidRPr="00EB3F07">
        <w:rPr>
          <w:rFonts w:ascii="Avenir Next LT Pro" w:hAnsi="Avenir Next LT Pro" w:cs="Times New Roman"/>
          <w:sz w:val="22"/>
          <w:rPrChange w:id="309" w:author="Guillaume VICAIRE" w:date="2025-06-04T16:58:00Z" w16du:dateUtc="2025-06-04T14:58:00Z">
            <w:rPr>
              <w:rFonts w:ascii="Times New Roman" w:hAnsi="Times New Roman" w:cs="Times New Roman"/>
              <w:sz w:val="22"/>
            </w:rPr>
          </w:rPrChange>
        </w:rPr>
        <w:t>Romain Vieira</w:t>
      </w:r>
    </w:p>
    <w:p w14:paraId="5F38F9D5" w14:textId="7BEFCEA4" w:rsidR="00223730" w:rsidRPr="00EB3F07" w:rsidRDefault="00223730" w:rsidP="00944450">
      <w:pPr>
        <w:ind w:left="1003"/>
        <w:jc w:val="both"/>
        <w:rPr>
          <w:rFonts w:ascii="Avenir Next LT Pro" w:hAnsi="Avenir Next LT Pro" w:cs="Times New Roman"/>
          <w:sz w:val="22"/>
          <w:rPrChange w:id="310" w:author="Guillaume VICAIRE" w:date="2025-06-04T16:58:00Z" w16du:dateUtc="2025-06-04T14:58:00Z">
            <w:rPr/>
          </w:rPrChange>
        </w:rPr>
        <w:pPrChange w:id="311" w:author="Guillaume VICAIRE" w:date="2025-06-04T12:19:00Z" w16du:dateUtc="2025-06-04T10:19:00Z">
          <w:pPr>
            <w:ind w:left="1003"/>
          </w:pPr>
        </w:pPrChange>
      </w:pPr>
      <w:ins w:id="312" w:author="Guillaume VICAIRE" w:date="2025-06-04T16:57:00Z" w16du:dateUtc="2025-06-04T14:57:00Z">
        <w:r w:rsidRPr="00EB3F07">
          <w:rPr>
            <w:rFonts w:ascii="Avenir Next LT Pro" w:hAnsi="Avenir Next LT Pro" w:cs="Times New Roman"/>
            <w:sz w:val="22"/>
            <w:rPrChange w:id="313" w:author="Guillaume VICAIRE" w:date="2025-06-04T16:58:00Z" w16du:dateUtc="2025-06-04T14:58:00Z">
              <w:rPr>
                <w:rFonts w:ascii="Times New Roman" w:hAnsi="Times New Roman" w:cs="Times New Roman"/>
                <w:sz w:val="22"/>
              </w:rPr>
            </w:rPrChange>
          </w:rPr>
          <w:tab/>
        </w:r>
      </w:ins>
      <w:r w:rsidRPr="00EB3F07">
        <w:rPr>
          <w:rFonts w:ascii="Avenir Next LT Pro" w:hAnsi="Avenir Next LT Pro" w:cs="Times New Roman"/>
          <w:sz w:val="22"/>
          <w:rPrChange w:id="314" w:author="Guillaume VICAIRE" w:date="2025-06-04T16:58:00Z" w16du:dateUtc="2025-06-04T14:58:00Z">
            <w:rPr>
              <w:rFonts w:ascii="Times New Roman" w:hAnsi="Times New Roman" w:cs="Times New Roman"/>
              <w:sz w:val="22"/>
            </w:rPr>
          </w:rPrChange>
        </w:rPr>
        <w:t>Directeur général</w:t>
      </w:r>
    </w:p>
    <w:p w14:paraId="1B7A718A" w14:textId="4F4B88A6" w:rsidR="0442545F" w:rsidRPr="00361BA0" w:rsidRDefault="0442545F" w:rsidP="00944450">
      <w:pPr>
        <w:pStyle w:val="ListParagraph"/>
        <w:numPr>
          <w:ilvl w:val="0"/>
          <w:numId w:val="0"/>
        </w:numPr>
        <w:ind w:left="643"/>
        <w:jc w:val="both"/>
        <w:rPr>
          <w:rFonts w:ascii="Times New Roman" w:hAnsi="Times New Roman" w:cs="Times New Roman"/>
          <w:sz w:val="22"/>
          <w:rPrChange w:id="315" w:author="Guillaume VICAIRE" w:date="2025-06-04T12:14:00Z" w16du:dateUtc="2025-06-04T10:14:00Z">
            <w:rPr/>
          </w:rPrChange>
        </w:rPr>
        <w:pPrChange w:id="316" w:author="Guillaume VICAIRE" w:date="2025-06-04T12:19:00Z" w16du:dateUtc="2025-06-04T10:19:00Z">
          <w:pPr>
            <w:pStyle w:val="ListParagraph"/>
            <w:numPr>
              <w:numId w:val="0"/>
            </w:numPr>
            <w:ind w:firstLine="0"/>
          </w:pPr>
        </w:pPrChange>
      </w:pPr>
    </w:p>
    <w:p w14:paraId="56D6D369" w14:textId="608E66B3" w:rsidR="0442545F" w:rsidRPr="00361BA0" w:rsidDel="00361BA0" w:rsidRDefault="0442545F" w:rsidP="00944450">
      <w:pPr>
        <w:pStyle w:val="ListParagraph"/>
        <w:numPr>
          <w:ilvl w:val="0"/>
          <w:numId w:val="0"/>
        </w:numPr>
        <w:ind w:left="643"/>
        <w:jc w:val="both"/>
        <w:rPr>
          <w:del w:id="317" w:author="Guillaume VICAIRE" w:date="2025-06-04T12:13:00Z" w16du:dateUtc="2025-06-04T10:13:00Z"/>
          <w:rFonts w:ascii="Times New Roman" w:hAnsi="Times New Roman" w:cs="Times New Roman"/>
          <w:sz w:val="22"/>
          <w:rPrChange w:id="318" w:author="Guillaume VICAIRE" w:date="2025-06-04T12:14:00Z" w16du:dateUtc="2025-06-04T10:14:00Z">
            <w:rPr>
              <w:del w:id="319" w:author="Guillaume VICAIRE" w:date="2025-06-04T12:13:00Z" w16du:dateUtc="2025-06-04T10:13:00Z"/>
            </w:rPr>
          </w:rPrChange>
        </w:rPr>
        <w:pPrChange w:id="320" w:author="Guillaume VICAIRE" w:date="2025-06-04T12:19:00Z" w16du:dateUtc="2025-06-04T10:19:00Z">
          <w:pPr>
            <w:pStyle w:val="ListParagraph"/>
            <w:numPr>
              <w:numId w:val="0"/>
            </w:numPr>
            <w:ind w:firstLine="0"/>
          </w:pPr>
        </w:pPrChange>
      </w:pPr>
    </w:p>
    <w:p w14:paraId="3EAC4737" w14:textId="5206CB6D" w:rsidR="0442545F" w:rsidRPr="002E441B" w:rsidDel="00361BA0" w:rsidRDefault="0442545F" w:rsidP="0442545F">
      <w:pPr>
        <w:pStyle w:val="ListParagraph"/>
        <w:numPr>
          <w:ilvl w:val="0"/>
          <w:numId w:val="0"/>
        </w:numPr>
        <w:ind w:left="643"/>
        <w:rPr>
          <w:del w:id="321" w:author="Guillaume VICAIRE" w:date="2025-06-04T12:13:00Z" w16du:dateUtc="2025-06-04T10:13:00Z"/>
          <w:sz w:val="22"/>
          <w:rPrChange w:id="322" w:author="Guillaume VICAIRE" w:date="2025-06-04T12:13:00Z" w16du:dateUtc="2025-06-04T10:13:00Z">
            <w:rPr>
              <w:del w:id="323" w:author="Guillaume VICAIRE" w:date="2025-06-04T12:13:00Z" w16du:dateUtc="2025-06-04T10:13:00Z"/>
            </w:rPr>
          </w:rPrChange>
        </w:rPr>
      </w:pPr>
    </w:p>
    <w:p w14:paraId="51DA3E45" w14:textId="1FFDBEDB" w:rsidR="00C02F39" w:rsidRPr="002E441B" w:rsidDel="00361BA0" w:rsidRDefault="00931AAB" w:rsidP="00432116">
      <w:pPr>
        <w:pStyle w:val="Heading2"/>
        <w:rPr>
          <w:del w:id="324" w:author="Guillaume VICAIRE" w:date="2025-06-04T12:13:00Z" w16du:dateUtc="2025-06-04T10:13:00Z"/>
          <w:sz w:val="22"/>
          <w:szCs w:val="22"/>
          <w:rPrChange w:id="325" w:author="Guillaume VICAIRE" w:date="2025-06-04T12:13:00Z" w16du:dateUtc="2025-06-04T10:13:00Z">
            <w:rPr>
              <w:del w:id="326" w:author="Guillaume VICAIRE" w:date="2025-06-04T12:13:00Z" w16du:dateUtc="2025-06-04T10:13:00Z"/>
            </w:rPr>
          </w:rPrChange>
        </w:rPr>
      </w:pPr>
      <w:del w:id="327" w:author="Guillaume VICAIRE" w:date="2025-06-04T12:13:00Z" w16du:dateUtc="2025-06-04T10:13:00Z">
        <w:r w:rsidRPr="002E441B" w:rsidDel="00361BA0">
          <w:rPr>
            <w:b w:val="0"/>
            <w:sz w:val="22"/>
            <w:szCs w:val="22"/>
            <w:rPrChange w:id="328" w:author="Guillaume VICAIRE" w:date="2025-06-04T12:13:00Z" w16du:dateUtc="2025-06-04T10:13:00Z">
              <w:rPr/>
            </w:rPrChange>
          </w:rPr>
          <w:delText>3</w:delText>
        </w:r>
        <w:r w:rsidR="00C02F39" w:rsidRPr="002E441B" w:rsidDel="00361BA0">
          <w:rPr>
            <w:b w:val="0"/>
            <w:sz w:val="22"/>
            <w:szCs w:val="22"/>
            <w:rPrChange w:id="329" w:author="Guillaume VICAIRE" w:date="2025-06-04T12:13:00Z" w16du:dateUtc="2025-06-04T10:13:00Z">
              <w:rPr/>
            </w:rPrChange>
          </w:rPr>
          <w:delText xml:space="preserve"> – </w:delText>
        </w:r>
        <w:r w:rsidR="00E33EB5" w:rsidRPr="002E441B" w:rsidDel="00361BA0">
          <w:rPr>
            <w:b w:val="0"/>
            <w:sz w:val="22"/>
            <w:szCs w:val="22"/>
            <w:rPrChange w:id="330" w:author="Guillaume VICAIRE" w:date="2025-06-04T12:13:00Z" w16du:dateUtc="2025-06-04T10:13:00Z">
              <w:rPr/>
            </w:rPrChange>
          </w:rPr>
          <w:delText xml:space="preserve">Exemple de </w:delText>
        </w:r>
        <w:r w:rsidR="00696C49" w:rsidRPr="002E441B" w:rsidDel="00361BA0">
          <w:rPr>
            <w:b w:val="0"/>
            <w:sz w:val="22"/>
            <w:szCs w:val="22"/>
            <w:rPrChange w:id="331" w:author="Guillaume VICAIRE" w:date="2025-06-04T12:13:00Z" w16du:dateUtc="2025-06-04T10:13:00Z">
              <w:rPr/>
            </w:rPrChange>
          </w:rPr>
          <w:delText>zone remplissable manuellement</w:delText>
        </w:r>
      </w:del>
    </w:p>
    <w:p w14:paraId="57B92A91" w14:textId="61EA803F" w:rsidR="00E21CF2" w:rsidRPr="002E441B" w:rsidDel="00361BA0" w:rsidRDefault="00C02F39" w:rsidP="00E21CF2">
      <w:pPr>
        <w:rPr>
          <w:del w:id="332" w:author="Guillaume VICAIRE" w:date="2025-06-04T12:13:00Z" w16du:dateUtc="2025-06-04T10:13:00Z"/>
          <w:sz w:val="22"/>
          <w:rPrChange w:id="333" w:author="Guillaume VICAIRE" w:date="2025-06-04T12:13:00Z" w16du:dateUtc="2025-06-04T10:13:00Z">
            <w:rPr>
              <w:del w:id="334" w:author="Guillaume VICAIRE" w:date="2025-06-04T12:13:00Z" w16du:dateUtc="2025-06-04T10:13:00Z"/>
            </w:rPr>
          </w:rPrChange>
        </w:rPr>
      </w:pPr>
      <w:del w:id="335" w:author="Guillaume VICAIRE" w:date="2025-06-04T12:13:00Z" w16du:dateUtc="2025-06-04T10:13:00Z">
        <w:r w:rsidRPr="002E441B" w:rsidDel="00361BA0">
          <w:rPr>
            <w:sz w:val="22"/>
            <w:rPrChange w:id="336" w:author="Guillaume VICAIRE" w:date="2025-06-04T12:13:00Z" w16du:dateUtc="2025-06-04T10:13:00Z">
              <w:rPr/>
            </w:rPrChange>
          </w:rPr>
          <w:delText>Chiffre d’affaires HT 2023 :</w:delText>
        </w:r>
        <w:r w:rsidR="00F105E3" w:rsidRPr="002E441B" w:rsidDel="00361BA0">
          <w:rPr>
            <w:rStyle w:val="SubtleEmphasis"/>
            <w:sz w:val="22"/>
            <w:rPrChange w:id="337" w:author="Guillaume VICAIRE" w:date="2025-06-04T12:13:00Z" w16du:dateUtc="2025-06-04T10:13:00Z">
              <w:rPr>
                <w:rStyle w:val="SubtleEmphasis"/>
              </w:rPr>
            </w:rPrChange>
          </w:rPr>
          <w:delText xml:space="preserve"> </w:delText>
        </w:r>
        <w:r w:rsidR="00E21CF2" w:rsidRPr="002E441B" w:rsidDel="00361BA0">
          <w:rPr>
            <w:rStyle w:val="SubtleEmphasis"/>
            <w:sz w:val="22"/>
            <w:rPrChange w:id="338" w:author="Guillaume VICAIRE" w:date="2025-06-04T12:13:00Z" w16du:dateUtc="2025-06-04T10:13:00Z">
              <w:rPr>
                <w:rStyle w:val="SubtleEmphasis"/>
              </w:rPr>
            </w:rPrChange>
          </w:rPr>
          <w:delText>.......................................................................................................................................</w:delText>
        </w:r>
        <w:r w:rsidR="007A0498" w:rsidRPr="002E441B" w:rsidDel="00361BA0">
          <w:rPr>
            <w:rStyle w:val="SubtleEmphasis"/>
            <w:sz w:val="22"/>
            <w:rPrChange w:id="339" w:author="Guillaume VICAIRE" w:date="2025-06-04T12:13:00Z" w16du:dateUtc="2025-06-04T10:13:00Z">
              <w:rPr>
                <w:rStyle w:val="SubtleEmphasis"/>
              </w:rPr>
            </w:rPrChange>
          </w:rPr>
          <w:delText>...........</w:delText>
        </w:r>
      </w:del>
    </w:p>
    <w:p w14:paraId="7CC00188" w14:textId="7A1FD42F" w:rsidR="00C02F39" w:rsidRPr="002E441B" w:rsidDel="00361BA0" w:rsidRDefault="00C02F39" w:rsidP="00E21CF2">
      <w:pPr>
        <w:rPr>
          <w:del w:id="340" w:author="Guillaume VICAIRE" w:date="2025-06-04T12:13:00Z" w16du:dateUtc="2025-06-04T10:13:00Z"/>
          <w:sz w:val="22"/>
          <w:rPrChange w:id="341" w:author="Guillaume VICAIRE" w:date="2025-06-04T12:13:00Z" w16du:dateUtc="2025-06-04T10:13:00Z">
            <w:rPr>
              <w:del w:id="342" w:author="Guillaume VICAIRE" w:date="2025-06-04T12:13:00Z" w16du:dateUtc="2025-06-04T10:13:00Z"/>
            </w:rPr>
          </w:rPrChange>
        </w:rPr>
      </w:pPr>
      <w:del w:id="343" w:author="Guillaume VICAIRE" w:date="2025-06-04T12:13:00Z" w16du:dateUtc="2025-06-04T10:13:00Z">
        <w:r w:rsidRPr="002E441B" w:rsidDel="00361BA0">
          <w:rPr>
            <w:sz w:val="22"/>
            <w:rPrChange w:id="344" w:author="Guillaume VICAIRE" w:date="2025-06-04T12:13:00Z" w16du:dateUtc="2025-06-04T10:13:00Z">
              <w:rPr/>
            </w:rPrChange>
          </w:rPr>
          <w:delText>% CA canine :</w:delText>
        </w:r>
        <w:r w:rsidR="000C2177" w:rsidRPr="002E441B" w:rsidDel="00361BA0">
          <w:rPr>
            <w:sz w:val="22"/>
            <w:rPrChange w:id="345" w:author="Guillaume VICAIRE" w:date="2025-06-04T12:13:00Z" w16du:dateUtc="2025-06-04T10:13:00Z">
              <w:rPr/>
            </w:rPrChange>
          </w:rPr>
          <w:tab/>
        </w:r>
        <w:r w:rsidR="009A618E" w:rsidRPr="002E441B" w:rsidDel="00361BA0">
          <w:rPr>
            <w:rStyle w:val="SubtleEmphasis"/>
            <w:sz w:val="22"/>
            <w:rPrChange w:id="346" w:author="Guillaume VICAIRE" w:date="2025-06-04T12:13:00Z" w16du:dateUtc="2025-06-04T10:13:00Z">
              <w:rPr>
                <w:rStyle w:val="SubtleEmphasis"/>
              </w:rPr>
            </w:rPrChange>
          </w:rPr>
          <w:delText>..................................</w:delText>
        </w:r>
        <w:r w:rsidRPr="002E441B" w:rsidDel="00361BA0">
          <w:rPr>
            <w:sz w:val="22"/>
            <w:rPrChange w:id="347" w:author="Guillaume VICAIRE" w:date="2025-06-04T12:13:00Z" w16du:dateUtc="2025-06-04T10:13:00Z">
              <w:rPr/>
            </w:rPrChange>
          </w:rPr>
          <w:delText>/ CA aliments :</w:delText>
        </w:r>
        <w:r w:rsidR="000C2177" w:rsidRPr="002E441B" w:rsidDel="00361BA0">
          <w:rPr>
            <w:sz w:val="22"/>
            <w:rPrChange w:id="348" w:author="Guillaume VICAIRE" w:date="2025-06-04T12:13:00Z" w16du:dateUtc="2025-06-04T10:13:00Z">
              <w:rPr/>
            </w:rPrChange>
          </w:rPr>
          <w:tab/>
        </w:r>
        <w:r w:rsidR="009A618E" w:rsidRPr="002E441B" w:rsidDel="00361BA0">
          <w:rPr>
            <w:rStyle w:val="SubtleEmphasis"/>
            <w:sz w:val="22"/>
            <w:rPrChange w:id="349" w:author="Guillaume VICAIRE" w:date="2025-06-04T12:13:00Z" w16du:dateUtc="2025-06-04T10:13:00Z">
              <w:rPr>
                <w:rStyle w:val="SubtleEmphasis"/>
              </w:rPr>
            </w:rPrChange>
          </w:rPr>
          <w:delText>..................................</w:delText>
        </w:r>
        <w:r w:rsidRPr="002E441B" w:rsidDel="00361BA0">
          <w:rPr>
            <w:sz w:val="22"/>
            <w:rPrChange w:id="350" w:author="Guillaume VICAIRE" w:date="2025-06-04T12:13:00Z" w16du:dateUtc="2025-06-04T10:13:00Z">
              <w:rPr/>
            </w:rPrChange>
          </w:rPr>
          <w:delText>/ CA médicaments :</w:delText>
        </w:r>
        <w:r w:rsidR="0073308B" w:rsidRPr="002E441B" w:rsidDel="00361BA0">
          <w:rPr>
            <w:rStyle w:val="SubtleEmphasis"/>
            <w:sz w:val="22"/>
            <w:rPrChange w:id="351" w:author="Guillaume VICAIRE" w:date="2025-06-04T12:13:00Z" w16du:dateUtc="2025-06-04T10:13:00Z">
              <w:rPr>
                <w:rStyle w:val="SubtleEmphasis"/>
              </w:rPr>
            </w:rPrChange>
          </w:rPr>
          <w:tab/>
        </w:r>
        <w:r w:rsidR="009A618E" w:rsidRPr="002E441B" w:rsidDel="00361BA0">
          <w:rPr>
            <w:rStyle w:val="SubtleEmphasis"/>
            <w:sz w:val="22"/>
            <w:rPrChange w:id="352" w:author="Guillaume VICAIRE" w:date="2025-06-04T12:13:00Z" w16du:dateUtc="2025-06-04T10:13:00Z">
              <w:rPr>
                <w:rStyle w:val="SubtleEmphasis"/>
              </w:rPr>
            </w:rPrChange>
          </w:rPr>
          <w:delText>.............................</w:delText>
        </w:r>
        <w:r w:rsidR="007A0498" w:rsidRPr="002E441B" w:rsidDel="00361BA0">
          <w:rPr>
            <w:rStyle w:val="SubtleEmphasis"/>
            <w:sz w:val="22"/>
            <w:rPrChange w:id="353" w:author="Guillaume VICAIRE" w:date="2025-06-04T12:13:00Z" w16du:dateUtc="2025-06-04T10:13:00Z">
              <w:rPr>
                <w:rStyle w:val="SubtleEmphasis"/>
              </w:rPr>
            </w:rPrChange>
          </w:rPr>
          <w:delText>............</w:delText>
        </w:r>
      </w:del>
    </w:p>
    <w:p w14:paraId="6D07CB58" w14:textId="4EEF39B7" w:rsidR="00C02F39" w:rsidRPr="002E441B" w:rsidDel="00361BA0" w:rsidRDefault="00C02F39" w:rsidP="009A618E">
      <w:pPr>
        <w:pStyle w:val="ListParagraph"/>
        <w:rPr>
          <w:del w:id="354" w:author="Guillaume VICAIRE" w:date="2025-06-04T12:13:00Z" w16du:dateUtc="2025-06-04T10:13:00Z"/>
          <w:sz w:val="22"/>
          <w:rPrChange w:id="355" w:author="Guillaume VICAIRE" w:date="2025-06-04T12:13:00Z" w16du:dateUtc="2025-06-04T10:13:00Z">
            <w:rPr>
              <w:del w:id="356" w:author="Guillaume VICAIRE" w:date="2025-06-04T12:13:00Z" w16du:dateUtc="2025-06-04T10:13:00Z"/>
            </w:rPr>
          </w:rPrChange>
        </w:rPr>
      </w:pPr>
      <w:del w:id="357" w:author="Guillaume VICAIRE" w:date="2025-06-04T12:13:00Z" w16du:dateUtc="2025-06-04T10:13:00Z">
        <w:r w:rsidRPr="002E441B" w:rsidDel="00361BA0">
          <w:rPr>
            <w:sz w:val="22"/>
            <w:rPrChange w:id="358" w:author="Guillaume VICAIRE" w:date="2025-06-04T12:13:00Z" w16du:dateUtc="2025-06-04T10:13:00Z">
              <w:rPr/>
            </w:rPrChange>
          </w:rPr>
          <w:delText>% du CA référé :</w:delText>
        </w:r>
        <w:r w:rsidR="009A618E" w:rsidRPr="002E441B" w:rsidDel="00361BA0">
          <w:rPr>
            <w:sz w:val="22"/>
            <w:rPrChange w:id="359" w:author="Guillaume VICAIRE" w:date="2025-06-04T12:13:00Z" w16du:dateUtc="2025-06-04T10:13:00Z">
              <w:rPr/>
            </w:rPrChange>
          </w:rPr>
          <w:delText xml:space="preserve"> </w:delText>
        </w:r>
        <w:r w:rsidR="009A618E" w:rsidRPr="002E441B" w:rsidDel="00361BA0">
          <w:rPr>
            <w:rStyle w:val="SubtleEmphasis"/>
            <w:sz w:val="22"/>
            <w:rPrChange w:id="360" w:author="Guillaume VICAIRE" w:date="2025-06-04T12:13:00Z" w16du:dateUtc="2025-06-04T10:13:00Z">
              <w:rPr>
                <w:rStyle w:val="SubtleEmphasis"/>
              </w:rPr>
            </w:rPrChange>
          </w:rPr>
          <w:delText>...............................................................................................................</w:delText>
        </w:r>
        <w:r w:rsidR="006D45B4" w:rsidRPr="002E441B" w:rsidDel="00361BA0">
          <w:rPr>
            <w:rStyle w:val="SubtleEmphasis"/>
            <w:sz w:val="22"/>
            <w:rPrChange w:id="361" w:author="Guillaume VICAIRE" w:date="2025-06-04T12:13:00Z" w16du:dateUtc="2025-06-04T10:13:00Z">
              <w:rPr>
                <w:rStyle w:val="SubtleEmphasis"/>
              </w:rPr>
            </w:rPrChange>
          </w:rPr>
          <w:delText xml:space="preserve"> </w:delText>
        </w:r>
        <w:r w:rsidR="009A618E" w:rsidRPr="002E441B" w:rsidDel="00361BA0">
          <w:rPr>
            <w:sz w:val="22"/>
            <w:rPrChange w:id="362" w:author="Guillaume VICAIRE" w:date="2025-06-04T12:13:00Z" w16du:dateUtc="2025-06-04T10:13:00Z">
              <w:rPr/>
            </w:rPrChange>
          </w:rPr>
          <w:delText xml:space="preserve"> </w:delText>
        </w:r>
        <w:r w:rsidRPr="002E441B" w:rsidDel="00361BA0">
          <w:rPr>
            <w:sz w:val="22"/>
            <w:rPrChange w:id="363" w:author="Guillaume VICAIRE" w:date="2025-06-04T12:13:00Z" w16du:dateUtc="2025-06-04T10:13:00Z">
              <w:rPr/>
            </w:rPrChange>
          </w:rPr>
          <w:delText>et type de cas référés :</w:delText>
        </w:r>
        <w:r w:rsidR="009A618E" w:rsidRPr="002E441B" w:rsidDel="00361BA0">
          <w:rPr>
            <w:sz w:val="22"/>
            <w:rPrChange w:id="364" w:author="Guillaume VICAIRE" w:date="2025-06-04T12:13:00Z" w16du:dateUtc="2025-06-04T10:13:00Z">
              <w:rPr/>
            </w:rPrChange>
          </w:rPr>
          <w:br/>
        </w:r>
        <w:r w:rsidR="009A618E" w:rsidRPr="002E441B" w:rsidDel="00361BA0">
          <w:rPr>
            <w:rStyle w:val="SubtleEmphasis"/>
            <w:sz w:val="22"/>
            <w:rPrChange w:id="365" w:author="Guillaume VICAIRE" w:date="2025-06-04T12:13:00Z" w16du:dateUtc="2025-06-04T10:13:00Z">
              <w:rPr>
                <w:rStyle w:val="SubtleEmphasis"/>
              </w:rPr>
            </w:rPrChange>
          </w:rPr>
          <w:delText>........................................................................................................................................................................................</w:delText>
        </w:r>
      </w:del>
    </w:p>
    <w:p w14:paraId="5F10E26F" w14:textId="6AC1DD4C" w:rsidR="00C02F39" w:rsidRPr="002E441B" w:rsidDel="00361BA0" w:rsidRDefault="00C02F39" w:rsidP="00C02F39">
      <w:pPr>
        <w:rPr>
          <w:del w:id="366" w:author="Guillaume VICAIRE" w:date="2025-06-04T12:13:00Z" w16du:dateUtc="2025-06-04T10:13:00Z"/>
          <w:bCs/>
          <w:sz w:val="22"/>
          <w:rPrChange w:id="367" w:author="Guillaume VICAIRE" w:date="2025-06-04T12:13:00Z" w16du:dateUtc="2025-06-04T10:13:00Z">
            <w:rPr>
              <w:del w:id="368" w:author="Guillaume VICAIRE" w:date="2025-06-04T12:13:00Z" w16du:dateUtc="2025-06-04T10:13:00Z"/>
              <w:bCs/>
            </w:rPr>
          </w:rPrChange>
        </w:rPr>
      </w:pPr>
      <w:del w:id="369" w:author="Guillaume VICAIRE" w:date="2025-06-04T12:13:00Z" w16du:dateUtc="2025-06-04T10:13:00Z">
        <w:r w:rsidRPr="002E441B" w:rsidDel="00361BA0">
          <w:rPr>
            <w:sz w:val="22"/>
            <w:rPrChange w:id="370" w:author="Guillaume VICAIRE" w:date="2025-06-04T12:13:00Z" w16du:dateUtc="2025-06-04T10:13:00Z">
              <w:rPr/>
            </w:rPrChange>
          </w:rPr>
          <w:delText xml:space="preserve">Chiffre d’affaires HT de l’exercice en cours : </w:delText>
        </w:r>
        <w:r w:rsidRPr="002E441B" w:rsidDel="00361BA0">
          <w:rPr>
            <w:rStyle w:val="SubtleEmphasis"/>
            <w:sz w:val="22"/>
            <w:rPrChange w:id="371" w:author="Guillaume VICAIRE" w:date="2025-06-04T12:13:00Z" w16du:dateUtc="2025-06-04T10:13:00Z">
              <w:rPr>
                <w:rStyle w:val="SubtleEmphasis"/>
              </w:rPr>
            </w:rPrChange>
          </w:rPr>
          <w:delText>…………………</w:delText>
        </w:r>
        <w:r w:rsidR="009A618E" w:rsidRPr="002E441B" w:rsidDel="00361BA0">
          <w:rPr>
            <w:rStyle w:val="SubtleEmphasis"/>
            <w:sz w:val="22"/>
            <w:rPrChange w:id="372" w:author="Guillaume VICAIRE" w:date="2025-06-04T12:13:00Z" w16du:dateUtc="2025-06-04T10:13:00Z">
              <w:rPr>
                <w:rStyle w:val="SubtleEmphasis"/>
              </w:rPr>
            </w:rPrChange>
          </w:rPr>
          <w:delText>.....................</w:delText>
        </w:r>
        <w:r w:rsidRPr="002E441B" w:rsidDel="00361BA0">
          <w:rPr>
            <w:sz w:val="22"/>
            <w:rPrChange w:id="373" w:author="Guillaume VICAIRE" w:date="2025-06-04T12:13:00Z" w16du:dateUtc="2025-06-04T10:13:00Z">
              <w:rPr/>
            </w:rPrChange>
          </w:rPr>
          <w:delText xml:space="preserve"> arrêté au : </w:delText>
        </w:r>
        <w:r w:rsidRPr="002E441B" w:rsidDel="00361BA0">
          <w:rPr>
            <w:color w:val="D7A900"/>
            <w:sz w:val="22"/>
            <w:rPrChange w:id="374" w:author="Guillaume VICAIRE" w:date="2025-06-04T12:13:00Z" w16du:dateUtc="2025-06-04T10:13:00Z">
              <w:rPr>
                <w:color w:val="D7A900"/>
              </w:rPr>
            </w:rPrChange>
          </w:rPr>
          <w:delText>…………………...…………</w:delText>
        </w:r>
        <w:r w:rsidR="009A618E" w:rsidRPr="002E441B" w:rsidDel="00361BA0">
          <w:rPr>
            <w:color w:val="D7A900"/>
            <w:sz w:val="22"/>
            <w:rPrChange w:id="375" w:author="Guillaume VICAIRE" w:date="2025-06-04T12:13:00Z" w16du:dateUtc="2025-06-04T10:13:00Z">
              <w:rPr>
                <w:color w:val="D7A900"/>
              </w:rPr>
            </w:rPrChange>
          </w:rPr>
          <w:delText>.......................</w:delText>
        </w:r>
      </w:del>
    </w:p>
    <w:p w14:paraId="469067FB" w14:textId="5F64D0DE" w:rsidR="009A618E" w:rsidRPr="002E441B" w:rsidDel="00361BA0" w:rsidRDefault="00C02F39" w:rsidP="00C02F39">
      <w:pPr>
        <w:rPr>
          <w:del w:id="376" w:author="Guillaume VICAIRE" w:date="2025-06-04T12:13:00Z" w16du:dateUtc="2025-06-04T10:13:00Z"/>
          <w:rStyle w:val="SubtleEmphasis"/>
          <w:sz w:val="22"/>
          <w:rPrChange w:id="377" w:author="Guillaume VICAIRE" w:date="2025-06-04T12:13:00Z" w16du:dateUtc="2025-06-04T10:13:00Z">
            <w:rPr>
              <w:del w:id="378" w:author="Guillaume VICAIRE" w:date="2025-06-04T12:13:00Z" w16du:dateUtc="2025-06-04T10:13:00Z"/>
              <w:rStyle w:val="SubtleEmphasis"/>
            </w:rPr>
          </w:rPrChange>
        </w:rPr>
      </w:pPr>
      <w:del w:id="379" w:author="Guillaume VICAIRE" w:date="2025-06-04T12:13:00Z" w16du:dateUtc="2025-06-04T10:13:00Z">
        <w:r w:rsidRPr="002E441B" w:rsidDel="00361BA0">
          <w:rPr>
            <w:sz w:val="22"/>
            <w:rPrChange w:id="380" w:author="Guillaume VICAIRE" w:date="2025-06-04T12:13:00Z" w16du:dateUtc="2025-06-04T10:13:00Z">
              <w:rPr/>
            </w:rPrChange>
          </w:rPr>
          <w:delText xml:space="preserve">Explications de l’évolution du CA : </w:delText>
        </w:r>
        <w:r w:rsidR="009A618E" w:rsidRPr="002E441B" w:rsidDel="00361BA0">
          <w:rPr>
            <w:rStyle w:val="SubtleEmphasis"/>
            <w:sz w:val="22"/>
            <w:rPrChange w:id="381" w:author="Guillaume VICAIRE" w:date="2025-06-04T12:13:00Z" w16du:dateUtc="2025-06-04T10:13:00Z">
              <w:rPr>
                <w:rStyle w:val="SubtleEmphasis"/>
              </w:rPr>
            </w:rPrChange>
          </w:rPr>
          <w:delText>......................................................................................................................................</w:delText>
        </w:r>
      </w:del>
    </w:p>
    <w:p w14:paraId="04374449" w14:textId="5A4A7DB5" w:rsidR="009A618E" w:rsidRPr="002E441B" w:rsidDel="00361BA0" w:rsidRDefault="009A618E" w:rsidP="00C02F39">
      <w:pPr>
        <w:rPr>
          <w:del w:id="382" w:author="Guillaume VICAIRE" w:date="2025-06-04T12:13:00Z" w16du:dateUtc="2025-06-04T10:13:00Z"/>
          <w:rStyle w:val="SubtleEmphasis"/>
          <w:sz w:val="22"/>
          <w:rPrChange w:id="383" w:author="Guillaume VICAIRE" w:date="2025-06-04T12:13:00Z" w16du:dateUtc="2025-06-04T10:13:00Z">
            <w:rPr>
              <w:del w:id="384" w:author="Guillaume VICAIRE" w:date="2025-06-04T12:13:00Z" w16du:dateUtc="2025-06-04T10:13:00Z"/>
              <w:rStyle w:val="SubtleEmphasis"/>
            </w:rPr>
          </w:rPrChange>
        </w:rPr>
      </w:pPr>
      <w:del w:id="385" w:author="Guillaume VICAIRE" w:date="2025-06-04T12:13:00Z" w16du:dateUtc="2025-06-04T10:13:00Z">
        <w:r w:rsidRPr="002E441B" w:rsidDel="00361BA0">
          <w:rPr>
            <w:rStyle w:val="SubtleEmphasis"/>
            <w:sz w:val="22"/>
            <w:rPrChange w:id="386" w:author="Guillaume VICAIRE" w:date="2025-06-04T12:13:00Z" w16du:dateUtc="2025-06-04T10:13:00Z">
              <w:rPr>
                <w:rStyle w:val="SubtleEmphasis"/>
              </w:rPr>
            </w:rPrChange>
          </w:rPr>
          <w:delText>....................................................................................................................................................................................................</w:delText>
        </w:r>
      </w:del>
    </w:p>
    <w:p w14:paraId="5B396EE1" w14:textId="13743BFB" w:rsidR="00C02F39" w:rsidRPr="002E441B" w:rsidDel="00361BA0" w:rsidRDefault="00C02F39" w:rsidP="00C02F39">
      <w:pPr>
        <w:rPr>
          <w:del w:id="387" w:author="Guillaume VICAIRE" w:date="2025-06-04T12:13:00Z" w16du:dateUtc="2025-06-04T10:13:00Z"/>
          <w:sz w:val="22"/>
          <w:rPrChange w:id="388" w:author="Guillaume VICAIRE" w:date="2025-06-04T12:13:00Z" w16du:dateUtc="2025-06-04T10:13:00Z">
            <w:rPr>
              <w:del w:id="389" w:author="Guillaume VICAIRE" w:date="2025-06-04T12:13:00Z" w16du:dateUtc="2025-06-04T10:13:00Z"/>
            </w:rPr>
          </w:rPrChange>
        </w:rPr>
      </w:pPr>
      <w:del w:id="390" w:author="Guillaume VICAIRE" w:date="2025-06-04T12:13:00Z" w16du:dateUtc="2025-06-04T10:13:00Z">
        <w:r w:rsidRPr="002E441B" w:rsidDel="00361BA0">
          <w:rPr>
            <w:sz w:val="22"/>
            <w:rPrChange w:id="391" w:author="Guillaume VICAIRE" w:date="2025-06-04T12:13:00Z" w16du:dateUtc="2025-06-04T10:13:00Z">
              <w:rPr/>
            </w:rPrChange>
          </w:rPr>
          <w:delText xml:space="preserve">GIE : </w:delText>
        </w:r>
        <w:r w:rsidRPr="002E441B" w:rsidDel="00361BA0">
          <w:rPr>
            <w:rStyle w:val="SubtleEmphasis"/>
            <w:sz w:val="22"/>
            <w:rPrChange w:id="392" w:author="Guillaume VICAIRE" w:date="2025-06-04T12:13:00Z" w16du:dateUtc="2025-06-04T10:13:00Z">
              <w:rPr>
                <w:rStyle w:val="SubtleEmphasis"/>
              </w:rPr>
            </w:rPrChange>
          </w:rPr>
          <w:delText>………………………………………</w:delText>
        </w:r>
        <w:r w:rsidR="009A618E" w:rsidRPr="002E441B" w:rsidDel="00361BA0">
          <w:rPr>
            <w:rStyle w:val="SubtleEmphasis"/>
            <w:sz w:val="22"/>
            <w:rPrChange w:id="393" w:author="Guillaume VICAIRE" w:date="2025-06-04T12:13:00Z" w16du:dateUtc="2025-06-04T10:13:00Z">
              <w:rPr>
                <w:rStyle w:val="SubtleEmphasis"/>
              </w:rPr>
            </w:rPrChange>
          </w:rPr>
          <w:delText>.............................................</w:delText>
        </w:r>
        <w:r w:rsidRPr="002E441B" w:rsidDel="00361BA0">
          <w:rPr>
            <w:sz w:val="22"/>
            <w:rPrChange w:id="394" w:author="Guillaume VICAIRE" w:date="2025-06-04T12:13:00Z" w16du:dateUtc="2025-06-04T10:13:00Z">
              <w:rPr/>
            </w:rPrChange>
          </w:rPr>
          <w:delText xml:space="preserve"> / Centrale d’achats : </w:delText>
        </w:r>
        <w:r w:rsidRPr="002E441B" w:rsidDel="00361BA0">
          <w:rPr>
            <w:rStyle w:val="SubtleEmphasis"/>
            <w:sz w:val="22"/>
            <w:rPrChange w:id="395" w:author="Guillaume VICAIRE" w:date="2025-06-04T12:13:00Z" w16du:dateUtc="2025-06-04T10:13:00Z">
              <w:rPr>
                <w:rStyle w:val="SubtleEmphasis"/>
              </w:rPr>
            </w:rPrChange>
          </w:rPr>
          <w:delText>…………………………………………</w:delText>
        </w:r>
        <w:r w:rsidR="009A618E" w:rsidRPr="002E441B" w:rsidDel="00361BA0">
          <w:rPr>
            <w:rStyle w:val="SubtleEmphasis"/>
            <w:sz w:val="22"/>
            <w:rPrChange w:id="396" w:author="Guillaume VICAIRE" w:date="2025-06-04T12:13:00Z" w16du:dateUtc="2025-06-04T10:13:00Z">
              <w:rPr>
                <w:rStyle w:val="SubtleEmphasis"/>
              </w:rPr>
            </w:rPrChange>
          </w:rPr>
          <w:delText>..................</w:delText>
        </w:r>
      </w:del>
    </w:p>
    <w:p w14:paraId="7E4E1A02" w14:textId="65A2D82F" w:rsidR="00C02F39" w:rsidRPr="002E441B" w:rsidDel="00361BA0" w:rsidRDefault="00C02F39" w:rsidP="00C02F39">
      <w:pPr>
        <w:rPr>
          <w:del w:id="397" w:author="Guillaume VICAIRE" w:date="2025-06-04T12:13:00Z" w16du:dateUtc="2025-06-04T10:13:00Z"/>
          <w:sz w:val="22"/>
          <w:rPrChange w:id="398" w:author="Guillaume VICAIRE" w:date="2025-06-04T12:13:00Z" w16du:dateUtc="2025-06-04T10:13:00Z">
            <w:rPr>
              <w:del w:id="399" w:author="Guillaume VICAIRE" w:date="2025-06-04T12:13:00Z" w16du:dateUtc="2025-06-04T10:13:00Z"/>
            </w:rPr>
          </w:rPrChange>
        </w:rPr>
      </w:pPr>
      <w:del w:id="400" w:author="Guillaume VICAIRE" w:date="2025-06-04T12:13:00Z" w16du:dateUtc="2025-06-04T10:13:00Z">
        <w:r w:rsidRPr="002E441B" w:rsidDel="00361BA0">
          <w:rPr>
            <w:sz w:val="22"/>
            <w:rPrChange w:id="401" w:author="Guillaume VICAIRE" w:date="2025-06-04T12:13:00Z" w16du:dateUtc="2025-06-04T10:13:00Z">
              <w:rPr/>
            </w:rPrChange>
          </w:rPr>
          <w:delText xml:space="preserve">Logiciel : </w:delText>
        </w:r>
        <w:r w:rsidR="009A618E" w:rsidRPr="002E441B" w:rsidDel="00361BA0">
          <w:rPr>
            <w:rStyle w:val="SubtleEmphasis"/>
            <w:sz w:val="22"/>
            <w:rPrChange w:id="402" w:author="Guillaume VICAIRE" w:date="2025-06-04T12:13:00Z" w16du:dateUtc="2025-06-04T10:13:00Z">
              <w:rPr>
                <w:rStyle w:val="SubtleEmphasis"/>
              </w:rPr>
            </w:rPrChange>
          </w:rPr>
          <w:delText>……………………………………….............................................</w:delText>
        </w:r>
        <w:r w:rsidR="009A618E" w:rsidRPr="002E441B" w:rsidDel="00361BA0">
          <w:rPr>
            <w:sz w:val="22"/>
            <w:rPrChange w:id="403" w:author="Guillaume VICAIRE" w:date="2025-06-04T12:13:00Z" w16du:dateUtc="2025-06-04T10:13:00Z">
              <w:rPr/>
            </w:rPrChange>
          </w:rPr>
          <w:delText xml:space="preserve"> </w:delText>
        </w:r>
        <w:r w:rsidRPr="002E441B" w:rsidDel="00361BA0">
          <w:rPr>
            <w:sz w:val="22"/>
            <w:rPrChange w:id="404" w:author="Guillaume VICAIRE" w:date="2025-06-04T12:13:00Z" w16du:dateUtc="2025-06-04T10:13:00Z">
              <w:rPr/>
            </w:rPrChange>
          </w:rPr>
          <w:delText>/ Site de vente en ligne</w:delText>
        </w:r>
        <w:r w:rsidR="006D45B4" w:rsidRPr="002E441B" w:rsidDel="00361BA0">
          <w:rPr>
            <w:sz w:val="22"/>
            <w:rPrChange w:id="405" w:author="Guillaume VICAIRE" w:date="2025-06-04T12:13:00Z" w16du:dateUtc="2025-06-04T10:13:00Z">
              <w:rPr/>
            </w:rPrChange>
          </w:rPr>
          <w:delText xml:space="preserve"> : </w:delText>
        </w:r>
        <w:r w:rsidR="006D45B4" w:rsidRPr="002E441B" w:rsidDel="00361BA0">
          <w:rPr>
            <w:rStyle w:val="SubtleEmphasis"/>
            <w:sz w:val="22"/>
            <w:rPrChange w:id="406" w:author="Guillaume VICAIRE" w:date="2025-06-04T12:13:00Z" w16du:dateUtc="2025-06-04T10:13:00Z">
              <w:rPr>
                <w:rStyle w:val="SubtleEmphasis"/>
              </w:rPr>
            </w:rPrChange>
          </w:rPr>
          <w:delText xml:space="preserve"> ...………………………..................</w:delText>
        </w:r>
      </w:del>
    </w:p>
    <w:p w14:paraId="6DDA8711" w14:textId="72FDCA5C" w:rsidR="00FC74A2" w:rsidRPr="002E441B" w:rsidDel="00361BA0" w:rsidRDefault="00C02F39" w:rsidP="00FC74A2">
      <w:pPr>
        <w:rPr>
          <w:del w:id="407" w:author="Guillaume VICAIRE" w:date="2025-06-04T12:13:00Z" w16du:dateUtc="2025-06-04T10:13:00Z"/>
          <w:sz w:val="22"/>
          <w:rPrChange w:id="408" w:author="Guillaume VICAIRE" w:date="2025-06-04T12:13:00Z" w16du:dateUtc="2025-06-04T10:13:00Z">
            <w:rPr>
              <w:del w:id="409" w:author="Guillaume VICAIRE" w:date="2025-06-04T12:13:00Z" w16du:dateUtc="2025-06-04T10:13:00Z"/>
            </w:rPr>
          </w:rPrChange>
        </w:rPr>
      </w:pPr>
      <w:del w:id="410" w:author="Guillaume VICAIRE" w:date="2025-06-04T12:13:00Z" w16du:dateUtc="2025-06-04T10:13:00Z">
        <w:r w:rsidRPr="002E441B" w:rsidDel="00361BA0">
          <w:rPr>
            <w:sz w:val="22"/>
            <w:rPrChange w:id="411" w:author="Guillaume VICAIRE" w:date="2025-06-04T12:13:00Z" w16du:dateUtc="2025-06-04T10:13:00Z">
              <w:rPr/>
            </w:rPrChange>
          </w:rPr>
          <w:delText xml:space="preserve">Système de gardes : </w:delText>
        </w:r>
        <w:r w:rsidRPr="002E441B" w:rsidDel="00361BA0">
          <w:rPr>
            <w:rStyle w:val="SubtleEmphasis"/>
            <w:sz w:val="22"/>
            <w:rPrChange w:id="412" w:author="Guillaume VICAIRE" w:date="2025-06-04T12:13:00Z" w16du:dateUtc="2025-06-04T10:13:00Z">
              <w:rPr>
                <w:rStyle w:val="SubtleEmphasis"/>
              </w:rPr>
            </w:rPrChange>
          </w:rPr>
          <w:delText>………………………………………………………………………………………...</w:delText>
        </w:r>
        <w:r w:rsidR="006D45B4" w:rsidRPr="002E441B" w:rsidDel="00361BA0">
          <w:rPr>
            <w:rStyle w:val="SubtleEmphasis"/>
            <w:sz w:val="22"/>
            <w:rPrChange w:id="413" w:author="Guillaume VICAIRE" w:date="2025-06-04T12:13:00Z" w16du:dateUtc="2025-06-04T10:13:00Z">
              <w:rPr>
                <w:rStyle w:val="SubtleEmphasis"/>
              </w:rPr>
            </w:rPrChange>
          </w:rPr>
          <w:delText>................................................................</w:delText>
        </w:r>
      </w:del>
    </w:p>
    <w:p w14:paraId="0CA03A50" w14:textId="0D493392" w:rsidR="00FC74A2" w:rsidRPr="002E441B" w:rsidDel="00361BA0" w:rsidRDefault="00FC74A2" w:rsidP="00FC74A2">
      <w:pPr>
        <w:tabs>
          <w:tab w:val="left" w:pos="2138"/>
        </w:tabs>
        <w:rPr>
          <w:del w:id="414" w:author="Guillaume VICAIRE" w:date="2025-06-04T12:13:00Z" w16du:dateUtc="2025-06-04T10:13:00Z"/>
          <w:sz w:val="22"/>
          <w:rPrChange w:id="415" w:author="Guillaume VICAIRE" w:date="2025-06-04T12:13:00Z" w16du:dateUtc="2025-06-04T10:13:00Z">
            <w:rPr>
              <w:del w:id="416" w:author="Guillaume VICAIRE" w:date="2025-06-04T12:13:00Z" w16du:dateUtc="2025-06-04T10:13:00Z"/>
            </w:rPr>
          </w:rPrChange>
        </w:rPr>
      </w:pPr>
    </w:p>
    <w:p w14:paraId="182BBE9C" w14:textId="4C4C1D2A" w:rsidR="00A63538" w:rsidRPr="002E441B" w:rsidDel="00361BA0" w:rsidRDefault="00A63538" w:rsidP="00FC74A2">
      <w:pPr>
        <w:tabs>
          <w:tab w:val="left" w:pos="2138"/>
        </w:tabs>
        <w:rPr>
          <w:del w:id="417" w:author="Guillaume VICAIRE" w:date="2025-06-04T12:13:00Z" w16du:dateUtc="2025-06-04T10:13:00Z"/>
          <w:sz w:val="22"/>
          <w:rPrChange w:id="418" w:author="Guillaume VICAIRE" w:date="2025-06-04T12:13:00Z" w16du:dateUtc="2025-06-04T10:13:00Z">
            <w:rPr>
              <w:del w:id="419" w:author="Guillaume VICAIRE" w:date="2025-06-04T12:13:00Z" w16du:dateUtc="2025-06-04T10:13:00Z"/>
            </w:rPr>
          </w:rPrChange>
        </w:rPr>
      </w:pPr>
    </w:p>
    <w:p w14:paraId="39B92575" w14:textId="2DDB6395" w:rsidR="006D45B4" w:rsidRPr="002E441B" w:rsidDel="00361BA0" w:rsidRDefault="006D45B4" w:rsidP="00432116">
      <w:pPr>
        <w:pStyle w:val="Heading2"/>
        <w:rPr>
          <w:del w:id="420" w:author="Guillaume VICAIRE" w:date="2025-06-04T12:13:00Z" w16du:dateUtc="2025-06-04T10:13:00Z"/>
          <w:sz w:val="22"/>
          <w:szCs w:val="22"/>
          <w:rPrChange w:id="421" w:author="Guillaume VICAIRE" w:date="2025-06-04T12:13:00Z" w16du:dateUtc="2025-06-04T10:13:00Z">
            <w:rPr>
              <w:del w:id="422" w:author="Guillaume VICAIRE" w:date="2025-06-04T12:13:00Z" w16du:dateUtc="2025-06-04T10:13:00Z"/>
            </w:rPr>
          </w:rPrChange>
        </w:rPr>
      </w:pPr>
      <w:del w:id="423" w:author="Guillaume VICAIRE" w:date="2025-06-04T12:13:00Z" w16du:dateUtc="2025-06-04T10:13:00Z">
        <w:r w:rsidRPr="002E441B" w:rsidDel="00361BA0">
          <w:rPr>
            <w:b w:val="0"/>
            <w:sz w:val="22"/>
            <w:szCs w:val="22"/>
            <w:rPrChange w:id="424" w:author="Guillaume VICAIRE" w:date="2025-06-04T12:13:00Z" w16du:dateUtc="2025-06-04T10:13:00Z">
              <w:rPr/>
            </w:rPrChange>
          </w:rPr>
          <w:delText xml:space="preserve">3 – </w:delText>
        </w:r>
        <w:r w:rsidR="00696C49" w:rsidRPr="002E441B" w:rsidDel="00361BA0">
          <w:rPr>
            <w:b w:val="0"/>
            <w:sz w:val="22"/>
            <w:szCs w:val="22"/>
            <w:rPrChange w:id="425" w:author="Guillaume VICAIRE" w:date="2025-06-04T12:13:00Z" w16du:dateUtc="2025-06-04T10:13:00Z">
              <w:rPr/>
            </w:rPrChange>
          </w:rPr>
          <w:delText xml:space="preserve">Exemple de tableau </w:delText>
        </w:r>
        <w:r w:rsidRPr="002E441B" w:rsidDel="00361BA0">
          <w:rPr>
            <w:b w:val="0"/>
            <w:sz w:val="22"/>
            <w:szCs w:val="22"/>
            <w:rPrChange w:id="426" w:author="Guillaume VICAIRE" w:date="2025-06-04T12:13:00Z" w16du:dateUtc="2025-06-04T10:13:00Z">
              <w:rPr/>
            </w:rPrChange>
          </w:rPr>
          <w:delText>:</w:delText>
        </w:r>
      </w:del>
    </w:p>
    <w:p w14:paraId="608AD613" w14:textId="04FC5B69" w:rsidR="006D45B4" w:rsidRPr="002E441B" w:rsidDel="00361BA0" w:rsidRDefault="006D45B4" w:rsidP="001469C5">
      <w:pPr>
        <w:rPr>
          <w:del w:id="427" w:author="Guillaume VICAIRE" w:date="2025-06-04T12:13:00Z" w16du:dateUtc="2025-06-04T10:13:00Z"/>
          <w:sz w:val="22"/>
          <w:rPrChange w:id="428" w:author="Guillaume VICAIRE" w:date="2025-06-04T12:13:00Z" w16du:dateUtc="2025-06-04T10:13:00Z">
            <w:rPr>
              <w:del w:id="429" w:author="Guillaume VICAIRE" w:date="2025-06-04T12:13:00Z" w16du:dateUtc="2025-06-04T10:13:00Z"/>
            </w:rPr>
          </w:rPrChange>
        </w:rPr>
      </w:pPr>
      <w:del w:id="430" w:author="Guillaume VICAIRE" w:date="2025-06-04T12:13:00Z" w16du:dateUtc="2025-06-04T10:13:00Z">
        <w:r w:rsidRPr="002E441B" w:rsidDel="00361BA0">
          <w:rPr>
            <w:sz w:val="22"/>
            <w:rPrChange w:id="431" w:author="Guillaume VICAIRE" w:date="2025-06-04T12:13:00Z" w16du:dateUtc="2025-06-04T10:13:00Z">
              <w:rPr/>
            </w:rPrChange>
          </w:rPr>
          <w:delText>Vétérinaires associés :</w:delText>
        </w:r>
      </w:del>
    </w:p>
    <w:tbl>
      <w:tblPr>
        <w:tblStyle w:val="ClubVET"/>
        <w:tblW w:w="10485" w:type="dxa"/>
        <w:tblLook w:val="04A0" w:firstRow="1" w:lastRow="0" w:firstColumn="1" w:lastColumn="0" w:noHBand="0" w:noVBand="1"/>
      </w:tblPr>
      <w:tblGrid>
        <w:gridCol w:w="2097"/>
        <w:gridCol w:w="2097"/>
        <w:gridCol w:w="2097"/>
        <w:gridCol w:w="2097"/>
        <w:gridCol w:w="2097"/>
      </w:tblGrid>
      <w:tr w:rsidR="0039435E" w:rsidRPr="002E441B" w:rsidDel="00361BA0" w14:paraId="6FA08701" w14:textId="0D01495E" w:rsidTr="5D9110A0">
        <w:trPr>
          <w:cnfStyle w:val="100000000000" w:firstRow="1" w:lastRow="0" w:firstColumn="0" w:lastColumn="0" w:oddVBand="0" w:evenVBand="0" w:oddHBand="0" w:evenHBand="0" w:firstRowFirstColumn="0" w:firstRowLastColumn="0" w:lastRowFirstColumn="0" w:lastRowLastColumn="0"/>
          <w:trHeight w:val="300"/>
          <w:del w:id="432" w:author="Guillaume VICAIRE" w:date="2025-06-04T12:13:00Z" w16du:dateUtc="2025-06-04T10:13:00Z"/>
        </w:trPr>
        <w:tc>
          <w:tcPr>
            <w:tcW w:w="2097" w:type="dxa"/>
          </w:tcPr>
          <w:p w14:paraId="14426C2D" w14:textId="494B8232" w:rsidR="0039435E" w:rsidRPr="002E441B" w:rsidDel="00361BA0" w:rsidRDefault="0039435E">
            <w:pPr>
              <w:rPr>
                <w:del w:id="433" w:author="Guillaume VICAIRE" w:date="2025-06-04T12:13:00Z" w16du:dateUtc="2025-06-04T10:13:00Z"/>
                <w:color w:val="FFFFFF" w:themeColor="background1"/>
                <w:sz w:val="22"/>
                <w:rPrChange w:id="434" w:author="Guillaume VICAIRE" w:date="2025-06-04T12:13:00Z" w16du:dateUtc="2025-06-04T10:13:00Z">
                  <w:rPr>
                    <w:del w:id="435" w:author="Guillaume VICAIRE" w:date="2025-06-04T12:13:00Z" w16du:dateUtc="2025-06-04T10:13:00Z"/>
                    <w:color w:val="FFFFFF" w:themeColor="background1"/>
                    <w:sz w:val="16"/>
                    <w:szCs w:val="16"/>
                  </w:rPr>
                </w:rPrChange>
              </w:rPr>
            </w:pPr>
            <w:del w:id="436" w:author="Guillaume VICAIRE" w:date="2025-06-04T12:13:00Z" w16du:dateUtc="2025-06-04T10:13:00Z">
              <w:r w:rsidRPr="002E441B" w:rsidDel="00361BA0">
                <w:rPr>
                  <w:color w:val="FFFFFF" w:themeColor="background1"/>
                  <w:sz w:val="22"/>
                  <w:rPrChange w:id="437" w:author="Guillaume VICAIRE" w:date="2025-06-04T12:13:00Z" w16du:dateUtc="2025-06-04T10:13:00Z">
                    <w:rPr>
                      <w:color w:val="FFFFFF" w:themeColor="background1"/>
                      <w:sz w:val="16"/>
                      <w:szCs w:val="16"/>
                    </w:rPr>
                  </w:rPrChange>
                </w:rPr>
                <w:delText>Nom et prénom</w:delText>
              </w:r>
            </w:del>
          </w:p>
        </w:tc>
        <w:tc>
          <w:tcPr>
            <w:tcW w:w="2097" w:type="dxa"/>
          </w:tcPr>
          <w:p w14:paraId="533CB803" w14:textId="3F28C905" w:rsidR="0039435E" w:rsidRPr="002E441B" w:rsidDel="00361BA0" w:rsidRDefault="0039435E">
            <w:pPr>
              <w:rPr>
                <w:del w:id="438" w:author="Guillaume VICAIRE" w:date="2025-06-04T12:13:00Z" w16du:dateUtc="2025-06-04T10:13:00Z"/>
                <w:color w:val="FFFFFF" w:themeColor="background1"/>
                <w:sz w:val="22"/>
                <w:rPrChange w:id="439" w:author="Guillaume VICAIRE" w:date="2025-06-04T12:13:00Z" w16du:dateUtc="2025-06-04T10:13:00Z">
                  <w:rPr>
                    <w:del w:id="440" w:author="Guillaume VICAIRE" w:date="2025-06-04T12:13:00Z" w16du:dateUtc="2025-06-04T10:13:00Z"/>
                    <w:color w:val="FFFFFF" w:themeColor="background1"/>
                    <w:sz w:val="16"/>
                    <w:szCs w:val="16"/>
                  </w:rPr>
                </w:rPrChange>
              </w:rPr>
            </w:pPr>
            <w:del w:id="441" w:author="Guillaume VICAIRE" w:date="2025-06-04T12:13:00Z" w16du:dateUtc="2025-06-04T10:13:00Z">
              <w:r w:rsidRPr="002E441B" w:rsidDel="00361BA0">
                <w:rPr>
                  <w:color w:val="FFFFFF" w:themeColor="background1"/>
                  <w:sz w:val="22"/>
                  <w:rPrChange w:id="442" w:author="Guillaume VICAIRE" w:date="2025-06-04T12:13:00Z" w16du:dateUtc="2025-06-04T10:13:00Z">
                    <w:rPr>
                      <w:color w:val="FFFFFF" w:themeColor="background1"/>
                      <w:sz w:val="16"/>
                      <w:szCs w:val="16"/>
                    </w:rPr>
                  </w:rPrChange>
                </w:rPr>
                <w:delText>Âge</w:delText>
              </w:r>
            </w:del>
          </w:p>
        </w:tc>
        <w:tc>
          <w:tcPr>
            <w:tcW w:w="2097" w:type="dxa"/>
          </w:tcPr>
          <w:p w14:paraId="5B6C37BC" w14:textId="1D00F2AC" w:rsidR="0039435E" w:rsidRPr="002E441B" w:rsidDel="00361BA0" w:rsidRDefault="0039435E">
            <w:pPr>
              <w:rPr>
                <w:del w:id="443" w:author="Guillaume VICAIRE" w:date="2025-06-04T12:13:00Z" w16du:dateUtc="2025-06-04T10:13:00Z"/>
                <w:color w:val="FFFFFF" w:themeColor="background1"/>
                <w:sz w:val="22"/>
                <w:rPrChange w:id="444" w:author="Guillaume VICAIRE" w:date="2025-06-04T12:13:00Z" w16du:dateUtc="2025-06-04T10:13:00Z">
                  <w:rPr>
                    <w:del w:id="445" w:author="Guillaume VICAIRE" w:date="2025-06-04T12:13:00Z" w16du:dateUtc="2025-06-04T10:13:00Z"/>
                    <w:color w:val="FFFFFF" w:themeColor="background1"/>
                    <w:sz w:val="16"/>
                    <w:szCs w:val="16"/>
                  </w:rPr>
                </w:rPrChange>
              </w:rPr>
            </w:pPr>
            <w:del w:id="446" w:author="Guillaume VICAIRE" w:date="2025-06-04T12:13:00Z" w16du:dateUtc="2025-06-04T10:13:00Z">
              <w:r w:rsidRPr="002E441B" w:rsidDel="00361BA0">
                <w:rPr>
                  <w:color w:val="FFFFFF" w:themeColor="background1"/>
                  <w:sz w:val="22"/>
                  <w:rPrChange w:id="447" w:author="Guillaume VICAIRE" w:date="2025-06-04T12:13:00Z" w16du:dateUtc="2025-06-04T10:13:00Z">
                    <w:rPr>
                      <w:color w:val="FFFFFF" w:themeColor="background1"/>
                      <w:sz w:val="16"/>
                      <w:szCs w:val="16"/>
                    </w:rPr>
                  </w:rPrChange>
                </w:rPr>
                <w:delText>Spécialité/diplômes</w:delText>
              </w:r>
            </w:del>
          </w:p>
        </w:tc>
        <w:tc>
          <w:tcPr>
            <w:tcW w:w="2097" w:type="dxa"/>
          </w:tcPr>
          <w:p w14:paraId="61A30FAC" w14:textId="68E5F5F8" w:rsidR="0039435E" w:rsidRPr="002E441B" w:rsidDel="00361BA0" w:rsidRDefault="0039435E">
            <w:pPr>
              <w:rPr>
                <w:del w:id="448" w:author="Guillaume VICAIRE" w:date="2025-06-04T12:13:00Z" w16du:dateUtc="2025-06-04T10:13:00Z"/>
                <w:color w:val="FFFFFF" w:themeColor="background1"/>
                <w:sz w:val="22"/>
                <w:rPrChange w:id="449" w:author="Guillaume VICAIRE" w:date="2025-06-04T12:13:00Z" w16du:dateUtc="2025-06-04T10:13:00Z">
                  <w:rPr>
                    <w:del w:id="450" w:author="Guillaume VICAIRE" w:date="2025-06-04T12:13:00Z" w16du:dateUtc="2025-06-04T10:13:00Z"/>
                    <w:color w:val="FFFFFF" w:themeColor="background1"/>
                    <w:sz w:val="16"/>
                    <w:szCs w:val="16"/>
                  </w:rPr>
                </w:rPrChange>
              </w:rPr>
            </w:pPr>
            <w:del w:id="451" w:author="Guillaume VICAIRE" w:date="2025-06-04T12:13:00Z" w16du:dateUtc="2025-06-04T10:13:00Z">
              <w:r w:rsidRPr="002E441B" w:rsidDel="00361BA0">
                <w:rPr>
                  <w:color w:val="FFFFFF" w:themeColor="background1"/>
                  <w:sz w:val="22"/>
                  <w:rPrChange w:id="452" w:author="Guillaume VICAIRE" w:date="2025-06-04T12:13:00Z" w16du:dateUtc="2025-06-04T10:13:00Z">
                    <w:rPr>
                      <w:color w:val="FFFFFF" w:themeColor="background1"/>
                      <w:sz w:val="16"/>
                      <w:szCs w:val="16"/>
                    </w:rPr>
                  </w:rPrChange>
                </w:rPr>
                <w:delText>Nombre de jours travaillés en cours et dernières années</w:delText>
              </w:r>
            </w:del>
          </w:p>
        </w:tc>
        <w:tc>
          <w:tcPr>
            <w:tcW w:w="2097" w:type="dxa"/>
          </w:tcPr>
          <w:p w14:paraId="479D144C" w14:textId="58B759EA" w:rsidR="0039435E" w:rsidRPr="002E441B" w:rsidDel="00361BA0" w:rsidRDefault="0039435E">
            <w:pPr>
              <w:rPr>
                <w:del w:id="453" w:author="Guillaume VICAIRE" w:date="2025-06-04T12:13:00Z" w16du:dateUtc="2025-06-04T10:13:00Z"/>
                <w:color w:val="FFFFFF" w:themeColor="background1"/>
                <w:sz w:val="22"/>
                <w:rPrChange w:id="454" w:author="Guillaume VICAIRE" w:date="2025-06-04T12:13:00Z" w16du:dateUtc="2025-06-04T10:13:00Z">
                  <w:rPr>
                    <w:del w:id="455" w:author="Guillaume VICAIRE" w:date="2025-06-04T12:13:00Z" w16du:dateUtc="2025-06-04T10:13:00Z"/>
                    <w:color w:val="FFFFFF" w:themeColor="background1"/>
                    <w:sz w:val="16"/>
                    <w:szCs w:val="16"/>
                  </w:rPr>
                </w:rPrChange>
              </w:rPr>
            </w:pPr>
            <w:del w:id="456" w:author="Guillaume VICAIRE" w:date="2025-06-04T12:13:00Z" w16du:dateUtc="2025-06-04T10:13:00Z">
              <w:r w:rsidRPr="002E441B" w:rsidDel="00361BA0">
                <w:rPr>
                  <w:color w:val="FFFFFF" w:themeColor="background1"/>
                  <w:sz w:val="22"/>
                  <w:rPrChange w:id="457" w:author="Guillaume VICAIRE" w:date="2025-06-04T12:13:00Z" w16du:dateUtc="2025-06-04T10:13:00Z">
                    <w:rPr>
                      <w:color w:val="FFFFFF" w:themeColor="background1"/>
                      <w:sz w:val="16"/>
                      <w:szCs w:val="16"/>
                    </w:rPr>
                  </w:rPrChange>
                </w:rPr>
                <w:delText>Date de départ prévu</w:delText>
              </w:r>
            </w:del>
          </w:p>
        </w:tc>
      </w:tr>
      <w:tr w:rsidR="0039435E" w:rsidRPr="002E441B" w:rsidDel="00361BA0" w14:paraId="58A88748" w14:textId="1BE0A7CC" w:rsidTr="5D9110A0">
        <w:trPr>
          <w:cnfStyle w:val="000000100000" w:firstRow="0" w:lastRow="0" w:firstColumn="0" w:lastColumn="0" w:oddVBand="0" w:evenVBand="0" w:oddHBand="1" w:evenHBand="0" w:firstRowFirstColumn="0" w:firstRowLastColumn="0" w:lastRowFirstColumn="0" w:lastRowLastColumn="0"/>
          <w:trHeight w:val="300"/>
          <w:del w:id="458" w:author="Guillaume VICAIRE" w:date="2025-06-04T12:13:00Z" w16du:dateUtc="2025-06-04T10:13:00Z"/>
        </w:trPr>
        <w:tc>
          <w:tcPr>
            <w:tcW w:w="2097" w:type="dxa"/>
          </w:tcPr>
          <w:p w14:paraId="7C6829FF" w14:textId="05684915" w:rsidR="0039435E" w:rsidRPr="002E441B" w:rsidDel="00361BA0" w:rsidRDefault="0039435E">
            <w:pPr>
              <w:rPr>
                <w:del w:id="459" w:author="Guillaume VICAIRE" w:date="2025-06-04T12:13:00Z" w16du:dateUtc="2025-06-04T10:13:00Z"/>
                <w:sz w:val="22"/>
                <w:rPrChange w:id="460" w:author="Guillaume VICAIRE" w:date="2025-06-04T12:13:00Z" w16du:dateUtc="2025-06-04T10:13:00Z">
                  <w:rPr>
                    <w:del w:id="461" w:author="Guillaume VICAIRE" w:date="2025-06-04T12:13:00Z" w16du:dateUtc="2025-06-04T10:13:00Z"/>
                  </w:rPr>
                </w:rPrChange>
              </w:rPr>
            </w:pPr>
          </w:p>
        </w:tc>
        <w:tc>
          <w:tcPr>
            <w:tcW w:w="2097" w:type="dxa"/>
          </w:tcPr>
          <w:p w14:paraId="4320068F" w14:textId="0CC86B5F" w:rsidR="0039435E" w:rsidRPr="002E441B" w:rsidDel="00361BA0" w:rsidRDefault="0039435E">
            <w:pPr>
              <w:rPr>
                <w:del w:id="462" w:author="Guillaume VICAIRE" w:date="2025-06-04T12:13:00Z" w16du:dateUtc="2025-06-04T10:13:00Z"/>
                <w:sz w:val="22"/>
                <w:rPrChange w:id="463" w:author="Guillaume VICAIRE" w:date="2025-06-04T12:13:00Z" w16du:dateUtc="2025-06-04T10:13:00Z">
                  <w:rPr>
                    <w:del w:id="464" w:author="Guillaume VICAIRE" w:date="2025-06-04T12:13:00Z" w16du:dateUtc="2025-06-04T10:13:00Z"/>
                  </w:rPr>
                </w:rPrChange>
              </w:rPr>
            </w:pPr>
          </w:p>
        </w:tc>
        <w:tc>
          <w:tcPr>
            <w:tcW w:w="2097" w:type="dxa"/>
          </w:tcPr>
          <w:p w14:paraId="3EA87D95" w14:textId="7FCBCC96" w:rsidR="0039435E" w:rsidRPr="002E441B" w:rsidDel="00361BA0" w:rsidRDefault="0039435E">
            <w:pPr>
              <w:rPr>
                <w:del w:id="465" w:author="Guillaume VICAIRE" w:date="2025-06-04T12:13:00Z" w16du:dateUtc="2025-06-04T10:13:00Z"/>
                <w:sz w:val="22"/>
                <w:rPrChange w:id="466" w:author="Guillaume VICAIRE" w:date="2025-06-04T12:13:00Z" w16du:dateUtc="2025-06-04T10:13:00Z">
                  <w:rPr>
                    <w:del w:id="467" w:author="Guillaume VICAIRE" w:date="2025-06-04T12:13:00Z" w16du:dateUtc="2025-06-04T10:13:00Z"/>
                  </w:rPr>
                </w:rPrChange>
              </w:rPr>
            </w:pPr>
          </w:p>
        </w:tc>
        <w:tc>
          <w:tcPr>
            <w:tcW w:w="2097" w:type="dxa"/>
          </w:tcPr>
          <w:p w14:paraId="60E68A9A" w14:textId="487495B8" w:rsidR="0039435E" w:rsidRPr="002E441B" w:rsidDel="00361BA0" w:rsidRDefault="0039435E">
            <w:pPr>
              <w:rPr>
                <w:del w:id="468" w:author="Guillaume VICAIRE" w:date="2025-06-04T12:13:00Z" w16du:dateUtc="2025-06-04T10:13:00Z"/>
                <w:sz w:val="22"/>
                <w:rPrChange w:id="469" w:author="Guillaume VICAIRE" w:date="2025-06-04T12:13:00Z" w16du:dateUtc="2025-06-04T10:13:00Z">
                  <w:rPr>
                    <w:del w:id="470" w:author="Guillaume VICAIRE" w:date="2025-06-04T12:13:00Z" w16du:dateUtc="2025-06-04T10:13:00Z"/>
                  </w:rPr>
                </w:rPrChange>
              </w:rPr>
            </w:pPr>
          </w:p>
        </w:tc>
        <w:tc>
          <w:tcPr>
            <w:tcW w:w="2097" w:type="dxa"/>
          </w:tcPr>
          <w:p w14:paraId="07602F1C" w14:textId="3BA09E2B" w:rsidR="0039435E" w:rsidRPr="002E441B" w:rsidDel="00361BA0" w:rsidRDefault="0039435E">
            <w:pPr>
              <w:rPr>
                <w:del w:id="471" w:author="Guillaume VICAIRE" w:date="2025-06-04T12:13:00Z" w16du:dateUtc="2025-06-04T10:13:00Z"/>
                <w:sz w:val="22"/>
                <w:rPrChange w:id="472" w:author="Guillaume VICAIRE" w:date="2025-06-04T12:13:00Z" w16du:dateUtc="2025-06-04T10:13:00Z">
                  <w:rPr>
                    <w:del w:id="473" w:author="Guillaume VICAIRE" w:date="2025-06-04T12:13:00Z" w16du:dateUtc="2025-06-04T10:13:00Z"/>
                  </w:rPr>
                </w:rPrChange>
              </w:rPr>
            </w:pPr>
          </w:p>
        </w:tc>
      </w:tr>
      <w:tr w:rsidR="0039435E" w:rsidRPr="002E441B" w:rsidDel="00361BA0" w14:paraId="6215BD05" w14:textId="29CD68EC" w:rsidTr="5D9110A0">
        <w:trPr>
          <w:trHeight w:val="300"/>
          <w:del w:id="474" w:author="Guillaume VICAIRE" w:date="2025-06-04T12:13:00Z" w16du:dateUtc="2025-06-04T10:13:00Z"/>
        </w:trPr>
        <w:tc>
          <w:tcPr>
            <w:tcW w:w="2097" w:type="dxa"/>
          </w:tcPr>
          <w:p w14:paraId="545AB909" w14:textId="1491FE3A" w:rsidR="0039435E" w:rsidRPr="002E441B" w:rsidDel="00361BA0" w:rsidRDefault="0039435E">
            <w:pPr>
              <w:rPr>
                <w:del w:id="475" w:author="Guillaume VICAIRE" w:date="2025-06-04T12:13:00Z" w16du:dateUtc="2025-06-04T10:13:00Z"/>
                <w:sz w:val="22"/>
                <w:rPrChange w:id="476" w:author="Guillaume VICAIRE" w:date="2025-06-04T12:13:00Z" w16du:dateUtc="2025-06-04T10:13:00Z">
                  <w:rPr>
                    <w:del w:id="477" w:author="Guillaume VICAIRE" w:date="2025-06-04T12:13:00Z" w16du:dateUtc="2025-06-04T10:13:00Z"/>
                  </w:rPr>
                </w:rPrChange>
              </w:rPr>
            </w:pPr>
          </w:p>
        </w:tc>
        <w:tc>
          <w:tcPr>
            <w:tcW w:w="2097" w:type="dxa"/>
          </w:tcPr>
          <w:p w14:paraId="37796CFB" w14:textId="3FD2A4A1" w:rsidR="0039435E" w:rsidRPr="002E441B" w:rsidDel="00361BA0" w:rsidRDefault="0039435E">
            <w:pPr>
              <w:rPr>
                <w:del w:id="478" w:author="Guillaume VICAIRE" w:date="2025-06-04T12:13:00Z" w16du:dateUtc="2025-06-04T10:13:00Z"/>
                <w:sz w:val="22"/>
                <w:rPrChange w:id="479" w:author="Guillaume VICAIRE" w:date="2025-06-04T12:13:00Z" w16du:dateUtc="2025-06-04T10:13:00Z">
                  <w:rPr>
                    <w:del w:id="480" w:author="Guillaume VICAIRE" w:date="2025-06-04T12:13:00Z" w16du:dateUtc="2025-06-04T10:13:00Z"/>
                  </w:rPr>
                </w:rPrChange>
              </w:rPr>
            </w:pPr>
          </w:p>
        </w:tc>
        <w:tc>
          <w:tcPr>
            <w:tcW w:w="2097" w:type="dxa"/>
          </w:tcPr>
          <w:p w14:paraId="4856A370" w14:textId="0F0278C0" w:rsidR="0039435E" w:rsidRPr="002E441B" w:rsidDel="00361BA0" w:rsidRDefault="0039435E">
            <w:pPr>
              <w:rPr>
                <w:del w:id="481" w:author="Guillaume VICAIRE" w:date="2025-06-04T12:13:00Z" w16du:dateUtc="2025-06-04T10:13:00Z"/>
                <w:sz w:val="22"/>
                <w:rPrChange w:id="482" w:author="Guillaume VICAIRE" w:date="2025-06-04T12:13:00Z" w16du:dateUtc="2025-06-04T10:13:00Z">
                  <w:rPr>
                    <w:del w:id="483" w:author="Guillaume VICAIRE" w:date="2025-06-04T12:13:00Z" w16du:dateUtc="2025-06-04T10:13:00Z"/>
                  </w:rPr>
                </w:rPrChange>
              </w:rPr>
            </w:pPr>
          </w:p>
        </w:tc>
        <w:tc>
          <w:tcPr>
            <w:tcW w:w="2097" w:type="dxa"/>
          </w:tcPr>
          <w:p w14:paraId="3EC8D9C0" w14:textId="6CDF236E" w:rsidR="0039435E" w:rsidRPr="002E441B" w:rsidDel="00361BA0" w:rsidRDefault="0039435E">
            <w:pPr>
              <w:rPr>
                <w:del w:id="484" w:author="Guillaume VICAIRE" w:date="2025-06-04T12:13:00Z" w16du:dateUtc="2025-06-04T10:13:00Z"/>
                <w:sz w:val="22"/>
                <w:rPrChange w:id="485" w:author="Guillaume VICAIRE" w:date="2025-06-04T12:13:00Z" w16du:dateUtc="2025-06-04T10:13:00Z">
                  <w:rPr>
                    <w:del w:id="486" w:author="Guillaume VICAIRE" w:date="2025-06-04T12:13:00Z" w16du:dateUtc="2025-06-04T10:13:00Z"/>
                  </w:rPr>
                </w:rPrChange>
              </w:rPr>
            </w:pPr>
          </w:p>
        </w:tc>
        <w:tc>
          <w:tcPr>
            <w:tcW w:w="2097" w:type="dxa"/>
          </w:tcPr>
          <w:p w14:paraId="3A568154" w14:textId="475F3051" w:rsidR="0039435E" w:rsidRPr="002E441B" w:rsidDel="00361BA0" w:rsidRDefault="0039435E">
            <w:pPr>
              <w:rPr>
                <w:del w:id="487" w:author="Guillaume VICAIRE" w:date="2025-06-04T12:13:00Z" w16du:dateUtc="2025-06-04T10:13:00Z"/>
                <w:sz w:val="22"/>
                <w:rPrChange w:id="488" w:author="Guillaume VICAIRE" w:date="2025-06-04T12:13:00Z" w16du:dateUtc="2025-06-04T10:13:00Z">
                  <w:rPr>
                    <w:del w:id="489" w:author="Guillaume VICAIRE" w:date="2025-06-04T12:13:00Z" w16du:dateUtc="2025-06-04T10:13:00Z"/>
                  </w:rPr>
                </w:rPrChange>
              </w:rPr>
            </w:pPr>
          </w:p>
        </w:tc>
      </w:tr>
      <w:tr w:rsidR="0039435E" w:rsidRPr="002E441B" w:rsidDel="00361BA0" w14:paraId="5777F21C" w14:textId="3B4A6AEE" w:rsidTr="5D9110A0">
        <w:trPr>
          <w:cnfStyle w:val="000000100000" w:firstRow="0" w:lastRow="0" w:firstColumn="0" w:lastColumn="0" w:oddVBand="0" w:evenVBand="0" w:oddHBand="1" w:evenHBand="0" w:firstRowFirstColumn="0" w:firstRowLastColumn="0" w:lastRowFirstColumn="0" w:lastRowLastColumn="0"/>
          <w:trHeight w:val="300"/>
          <w:del w:id="490" w:author="Guillaume VICAIRE" w:date="2025-06-04T12:13:00Z" w16du:dateUtc="2025-06-04T10:13:00Z"/>
        </w:trPr>
        <w:tc>
          <w:tcPr>
            <w:tcW w:w="2097" w:type="dxa"/>
          </w:tcPr>
          <w:p w14:paraId="770143B4" w14:textId="483EE2E0" w:rsidR="0039435E" w:rsidRPr="002E441B" w:rsidDel="00361BA0" w:rsidRDefault="0039435E">
            <w:pPr>
              <w:rPr>
                <w:del w:id="491" w:author="Guillaume VICAIRE" w:date="2025-06-04T12:13:00Z" w16du:dateUtc="2025-06-04T10:13:00Z"/>
                <w:sz w:val="22"/>
                <w:rPrChange w:id="492" w:author="Guillaume VICAIRE" w:date="2025-06-04T12:13:00Z" w16du:dateUtc="2025-06-04T10:13:00Z">
                  <w:rPr>
                    <w:del w:id="493" w:author="Guillaume VICAIRE" w:date="2025-06-04T12:13:00Z" w16du:dateUtc="2025-06-04T10:13:00Z"/>
                  </w:rPr>
                </w:rPrChange>
              </w:rPr>
            </w:pPr>
          </w:p>
        </w:tc>
        <w:tc>
          <w:tcPr>
            <w:tcW w:w="2097" w:type="dxa"/>
          </w:tcPr>
          <w:p w14:paraId="068F36E5" w14:textId="2F928D9B" w:rsidR="0039435E" w:rsidRPr="002E441B" w:rsidDel="00361BA0" w:rsidRDefault="0039435E">
            <w:pPr>
              <w:rPr>
                <w:del w:id="494" w:author="Guillaume VICAIRE" w:date="2025-06-04T12:13:00Z" w16du:dateUtc="2025-06-04T10:13:00Z"/>
                <w:sz w:val="22"/>
                <w:rPrChange w:id="495" w:author="Guillaume VICAIRE" w:date="2025-06-04T12:13:00Z" w16du:dateUtc="2025-06-04T10:13:00Z">
                  <w:rPr>
                    <w:del w:id="496" w:author="Guillaume VICAIRE" w:date="2025-06-04T12:13:00Z" w16du:dateUtc="2025-06-04T10:13:00Z"/>
                  </w:rPr>
                </w:rPrChange>
              </w:rPr>
            </w:pPr>
          </w:p>
        </w:tc>
        <w:tc>
          <w:tcPr>
            <w:tcW w:w="2097" w:type="dxa"/>
          </w:tcPr>
          <w:p w14:paraId="3F39B540" w14:textId="244F522B" w:rsidR="0039435E" w:rsidRPr="002E441B" w:rsidDel="00361BA0" w:rsidRDefault="0039435E">
            <w:pPr>
              <w:rPr>
                <w:del w:id="497" w:author="Guillaume VICAIRE" w:date="2025-06-04T12:13:00Z" w16du:dateUtc="2025-06-04T10:13:00Z"/>
                <w:sz w:val="22"/>
                <w:rPrChange w:id="498" w:author="Guillaume VICAIRE" w:date="2025-06-04T12:13:00Z" w16du:dateUtc="2025-06-04T10:13:00Z">
                  <w:rPr>
                    <w:del w:id="499" w:author="Guillaume VICAIRE" w:date="2025-06-04T12:13:00Z" w16du:dateUtc="2025-06-04T10:13:00Z"/>
                  </w:rPr>
                </w:rPrChange>
              </w:rPr>
            </w:pPr>
          </w:p>
        </w:tc>
        <w:tc>
          <w:tcPr>
            <w:tcW w:w="2097" w:type="dxa"/>
          </w:tcPr>
          <w:p w14:paraId="23EB2BB9" w14:textId="121013D1" w:rsidR="0039435E" w:rsidRPr="002E441B" w:rsidDel="00361BA0" w:rsidRDefault="0039435E">
            <w:pPr>
              <w:rPr>
                <w:del w:id="500" w:author="Guillaume VICAIRE" w:date="2025-06-04T12:13:00Z" w16du:dateUtc="2025-06-04T10:13:00Z"/>
                <w:sz w:val="22"/>
                <w:rPrChange w:id="501" w:author="Guillaume VICAIRE" w:date="2025-06-04T12:13:00Z" w16du:dateUtc="2025-06-04T10:13:00Z">
                  <w:rPr>
                    <w:del w:id="502" w:author="Guillaume VICAIRE" w:date="2025-06-04T12:13:00Z" w16du:dateUtc="2025-06-04T10:13:00Z"/>
                  </w:rPr>
                </w:rPrChange>
              </w:rPr>
            </w:pPr>
          </w:p>
        </w:tc>
        <w:tc>
          <w:tcPr>
            <w:tcW w:w="2097" w:type="dxa"/>
          </w:tcPr>
          <w:p w14:paraId="0FF91906" w14:textId="0DD4E463" w:rsidR="0039435E" w:rsidRPr="002E441B" w:rsidDel="00361BA0" w:rsidRDefault="0039435E">
            <w:pPr>
              <w:rPr>
                <w:del w:id="503" w:author="Guillaume VICAIRE" w:date="2025-06-04T12:13:00Z" w16du:dateUtc="2025-06-04T10:13:00Z"/>
                <w:sz w:val="22"/>
                <w:rPrChange w:id="504" w:author="Guillaume VICAIRE" w:date="2025-06-04T12:13:00Z" w16du:dateUtc="2025-06-04T10:13:00Z">
                  <w:rPr>
                    <w:del w:id="505" w:author="Guillaume VICAIRE" w:date="2025-06-04T12:13:00Z" w16du:dateUtc="2025-06-04T10:13:00Z"/>
                  </w:rPr>
                </w:rPrChange>
              </w:rPr>
            </w:pPr>
          </w:p>
        </w:tc>
      </w:tr>
      <w:tr w:rsidR="0039435E" w:rsidRPr="002E441B" w:rsidDel="00361BA0" w14:paraId="25599B1F" w14:textId="044E1416" w:rsidTr="5D9110A0">
        <w:trPr>
          <w:trHeight w:val="300"/>
          <w:del w:id="506" w:author="Guillaume VICAIRE" w:date="2025-06-04T12:13:00Z" w16du:dateUtc="2025-06-04T10:13:00Z"/>
        </w:trPr>
        <w:tc>
          <w:tcPr>
            <w:tcW w:w="2097" w:type="dxa"/>
          </w:tcPr>
          <w:p w14:paraId="2F900140" w14:textId="30F4F272" w:rsidR="0039435E" w:rsidRPr="002E441B" w:rsidDel="00361BA0" w:rsidRDefault="0039435E">
            <w:pPr>
              <w:rPr>
                <w:del w:id="507" w:author="Guillaume VICAIRE" w:date="2025-06-04T12:13:00Z" w16du:dateUtc="2025-06-04T10:13:00Z"/>
                <w:sz w:val="22"/>
                <w:rPrChange w:id="508" w:author="Guillaume VICAIRE" w:date="2025-06-04T12:13:00Z" w16du:dateUtc="2025-06-04T10:13:00Z">
                  <w:rPr>
                    <w:del w:id="509" w:author="Guillaume VICAIRE" w:date="2025-06-04T12:13:00Z" w16du:dateUtc="2025-06-04T10:13:00Z"/>
                  </w:rPr>
                </w:rPrChange>
              </w:rPr>
            </w:pPr>
          </w:p>
        </w:tc>
        <w:tc>
          <w:tcPr>
            <w:tcW w:w="2097" w:type="dxa"/>
          </w:tcPr>
          <w:p w14:paraId="428CCF5D" w14:textId="4005CBEB" w:rsidR="0039435E" w:rsidRPr="002E441B" w:rsidDel="00361BA0" w:rsidRDefault="0039435E">
            <w:pPr>
              <w:rPr>
                <w:del w:id="510" w:author="Guillaume VICAIRE" w:date="2025-06-04T12:13:00Z" w16du:dateUtc="2025-06-04T10:13:00Z"/>
                <w:sz w:val="22"/>
                <w:rPrChange w:id="511" w:author="Guillaume VICAIRE" w:date="2025-06-04T12:13:00Z" w16du:dateUtc="2025-06-04T10:13:00Z">
                  <w:rPr>
                    <w:del w:id="512" w:author="Guillaume VICAIRE" w:date="2025-06-04T12:13:00Z" w16du:dateUtc="2025-06-04T10:13:00Z"/>
                  </w:rPr>
                </w:rPrChange>
              </w:rPr>
            </w:pPr>
          </w:p>
        </w:tc>
        <w:tc>
          <w:tcPr>
            <w:tcW w:w="2097" w:type="dxa"/>
          </w:tcPr>
          <w:p w14:paraId="2EFBF7D5" w14:textId="396CBB4E" w:rsidR="0039435E" w:rsidRPr="002E441B" w:rsidDel="00361BA0" w:rsidRDefault="0039435E">
            <w:pPr>
              <w:rPr>
                <w:del w:id="513" w:author="Guillaume VICAIRE" w:date="2025-06-04T12:13:00Z" w16du:dateUtc="2025-06-04T10:13:00Z"/>
                <w:sz w:val="22"/>
                <w:rPrChange w:id="514" w:author="Guillaume VICAIRE" w:date="2025-06-04T12:13:00Z" w16du:dateUtc="2025-06-04T10:13:00Z">
                  <w:rPr>
                    <w:del w:id="515" w:author="Guillaume VICAIRE" w:date="2025-06-04T12:13:00Z" w16du:dateUtc="2025-06-04T10:13:00Z"/>
                  </w:rPr>
                </w:rPrChange>
              </w:rPr>
            </w:pPr>
          </w:p>
        </w:tc>
        <w:tc>
          <w:tcPr>
            <w:tcW w:w="2097" w:type="dxa"/>
          </w:tcPr>
          <w:p w14:paraId="135F6014" w14:textId="1B5A7D60" w:rsidR="0039435E" w:rsidRPr="002E441B" w:rsidDel="00361BA0" w:rsidRDefault="0039435E">
            <w:pPr>
              <w:rPr>
                <w:del w:id="516" w:author="Guillaume VICAIRE" w:date="2025-06-04T12:13:00Z" w16du:dateUtc="2025-06-04T10:13:00Z"/>
                <w:sz w:val="22"/>
                <w:rPrChange w:id="517" w:author="Guillaume VICAIRE" w:date="2025-06-04T12:13:00Z" w16du:dateUtc="2025-06-04T10:13:00Z">
                  <w:rPr>
                    <w:del w:id="518" w:author="Guillaume VICAIRE" w:date="2025-06-04T12:13:00Z" w16du:dateUtc="2025-06-04T10:13:00Z"/>
                  </w:rPr>
                </w:rPrChange>
              </w:rPr>
            </w:pPr>
          </w:p>
        </w:tc>
        <w:tc>
          <w:tcPr>
            <w:tcW w:w="2097" w:type="dxa"/>
          </w:tcPr>
          <w:p w14:paraId="4CF58D7F" w14:textId="79887DC6" w:rsidR="0039435E" w:rsidRPr="002E441B" w:rsidDel="00361BA0" w:rsidRDefault="0039435E">
            <w:pPr>
              <w:rPr>
                <w:del w:id="519" w:author="Guillaume VICAIRE" w:date="2025-06-04T12:13:00Z" w16du:dateUtc="2025-06-04T10:13:00Z"/>
                <w:sz w:val="22"/>
                <w:rPrChange w:id="520" w:author="Guillaume VICAIRE" w:date="2025-06-04T12:13:00Z" w16du:dateUtc="2025-06-04T10:13:00Z">
                  <w:rPr>
                    <w:del w:id="521" w:author="Guillaume VICAIRE" w:date="2025-06-04T12:13:00Z" w16du:dateUtc="2025-06-04T10:13:00Z"/>
                  </w:rPr>
                </w:rPrChange>
              </w:rPr>
            </w:pPr>
          </w:p>
        </w:tc>
      </w:tr>
      <w:tr w:rsidR="0039435E" w:rsidRPr="002E441B" w:rsidDel="00361BA0" w14:paraId="2A02C94F" w14:textId="288C7950" w:rsidTr="5D9110A0">
        <w:trPr>
          <w:cnfStyle w:val="000000100000" w:firstRow="0" w:lastRow="0" w:firstColumn="0" w:lastColumn="0" w:oddVBand="0" w:evenVBand="0" w:oddHBand="1" w:evenHBand="0" w:firstRowFirstColumn="0" w:firstRowLastColumn="0" w:lastRowFirstColumn="0" w:lastRowLastColumn="0"/>
          <w:trHeight w:val="300"/>
          <w:del w:id="522" w:author="Guillaume VICAIRE" w:date="2025-06-04T12:13:00Z" w16du:dateUtc="2025-06-04T10:13:00Z"/>
        </w:trPr>
        <w:tc>
          <w:tcPr>
            <w:tcW w:w="2097" w:type="dxa"/>
          </w:tcPr>
          <w:p w14:paraId="79A0C0FC" w14:textId="42654CE9" w:rsidR="0039435E" w:rsidRPr="002E441B" w:rsidDel="00361BA0" w:rsidRDefault="0039435E">
            <w:pPr>
              <w:rPr>
                <w:del w:id="523" w:author="Guillaume VICAIRE" w:date="2025-06-04T12:13:00Z" w16du:dateUtc="2025-06-04T10:13:00Z"/>
                <w:sz w:val="22"/>
                <w:rPrChange w:id="524" w:author="Guillaume VICAIRE" w:date="2025-06-04T12:13:00Z" w16du:dateUtc="2025-06-04T10:13:00Z">
                  <w:rPr>
                    <w:del w:id="525" w:author="Guillaume VICAIRE" w:date="2025-06-04T12:13:00Z" w16du:dateUtc="2025-06-04T10:13:00Z"/>
                  </w:rPr>
                </w:rPrChange>
              </w:rPr>
            </w:pPr>
          </w:p>
        </w:tc>
        <w:tc>
          <w:tcPr>
            <w:tcW w:w="2097" w:type="dxa"/>
          </w:tcPr>
          <w:p w14:paraId="271883C0" w14:textId="434453F8" w:rsidR="0039435E" w:rsidRPr="002E441B" w:rsidDel="00361BA0" w:rsidRDefault="0039435E">
            <w:pPr>
              <w:rPr>
                <w:del w:id="526" w:author="Guillaume VICAIRE" w:date="2025-06-04T12:13:00Z" w16du:dateUtc="2025-06-04T10:13:00Z"/>
                <w:sz w:val="22"/>
                <w:rPrChange w:id="527" w:author="Guillaume VICAIRE" w:date="2025-06-04T12:13:00Z" w16du:dateUtc="2025-06-04T10:13:00Z">
                  <w:rPr>
                    <w:del w:id="528" w:author="Guillaume VICAIRE" w:date="2025-06-04T12:13:00Z" w16du:dateUtc="2025-06-04T10:13:00Z"/>
                  </w:rPr>
                </w:rPrChange>
              </w:rPr>
            </w:pPr>
          </w:p>
        </w:tc>
        <w:tc>
          <w:tcPr>
            <w:tcW w:w="2097" w:type="dxa"/>
          </w:tcPr>
          <w:p w14:paraId="72832E7E" w14:textId="2F563C51" w:rsidR="0039435E" w:rsidRPr="002E441B" w:rsidDel="00361BA0" w:rsidRDefault="0039435E">
            <w:pPr>
              <w:rPr>
                <w:del w:id="529" w:author="Guillaume VICAIRE" w:date="2025-06-04T12:13:00Z" w16du:dateUtc="2025-06-04T10:13:00Z"/>
                <w:sz w:val="22"/>
                <w:rPrChange w:id="530" w:author="Guillaume VICAIRE" w:date="2025-06-04T12:13:00Z" w16du:dateUtc="2025-06-04T10:13:00Z">
                  <w:rPr>
                    <w:del w:id="531" w:author="Guillaume VICAIRE" w:date="2025-06-04T12:13:00Z" w16du:dateUtc="2025-06-04T10:13:00Z"/>
                  </w:rPr>
                </w:rPrChange>
              </w:rPr>
            </w:pPr>
          </w:p>
        </w:tc>
        <w:tc>
          <w:tcPr>
            <w:tcW w:w="2097" w:type="dxa"/>
          </w:tcPr>
          <w:p w14:paraId="2D9B9E7F" w14:textId="1A54C67F" w:rsidR="0039435E" w:rsidRPr="002E441B" w:rsidDel="00361BA0" w:rsidRDefault="0039435E">
            <w:pPr>
              <w:rPr>
                <w:del w:id="532" w:author="Guillaume VICAIRE" w:date="2025-06-04T12:13:00Z" w16du:dateUtc="2025-06-04T10:13:00Z"/>
                <w:sz w:val="22"/>
                <w:rPrChange w:id="533" w:author="Guillaume VICAIRE" w:date="2025-06-04T12:13:00Z" w16du:dateUtc="2025-06-04T10:13:00Z">
                  <w:rPr>
                    <w:del w:id="534" w:author="Guillaume VICAIRE" w:date="2025-06-04T12:13:00Z" w16du:dateUtc="2025-06-04T10:13:00Z"/>
                  </w:rPr>
                </w:rPrChange>
              </w:rPr>
            </w:pPr>
          </w:p>
        </w:tc>
        <w:tc>
          <w:tcPr>
            <w:tcW w:w="2097" w:type="dxa"/>
          </w:tcPr>
          <w:p w14:paraId="461C3864" w14:textId="414FAC29" w:rsidR="0039435E" w:rsidRPr="002E441B" w:rsidDel="00361BA0" w:rsidRDefault="0039435E">
            <w:pPr>
              <w:rPr>
                <w:del w:id="535" w:author="Guillaume VICAIRE" w:date="2025-06-04T12:13:00Z" w16du:dateUtc="2025-06-04T10:13:00Z"/>
                <w:sz w:val="22"/>
                <w:rPrChange w:id="536" w:author="Guillaume VICAIRE" w:date="2025-06-04T12:13:00Z" w16du:dateUtc="2025-06-04T10:13:00Z">
                  <w:rPr>
                    <w:del w:id="537" w:author="Guillaume VICAIRE" w:date="2025-06-04T12:13:00Z" w16du:dateUtc="2025-06-04T10:13:00Z"/>
                  </w:rPr>
                </w:rPrChange>
              </w:rPr>
            </w:pPr>
          </w:p>
        </w:tc>
      </w:tr>
      <w:tr w:rsidR="0039435E" w:rsidRPr="002E441B" w:rsidDel="00361BA0" w14:paraId="2A37167E" w14:textId="24ABEB90" w:rsidTr="5D9110A0">
        <w:trPr>
          <w:trHeight w:val="300"/>
          <w:del w:id="538" w:author="Guillaume VICAIRE" w:date="2025-06-04T12:13:00Z" w16du:dateUtc="2025-06-04T10:13:00Z"/>
        </w:trPr>
        <w:tc>
          <w:tcPr>
            <w:tcW w:w="2097" w:type="dxa"/>
          </w:tcPr>
          <w:p w14:paraId="47F1AB0C" w14:textId="3016B26D" w:rsidR="0039435E" w:rsidRPr="002E441B" w:rsidDel="00361BA0" w:rsidRDefault="0039435E">
            <w:pPr>
              <w:rPr>
                <w:del w:id="539" w:author="Guillaume VICAIRE" w:date="2025-06-04T12:13:00Z" w16du:dateUtc="2025-06-04T10:13:00Z"/>
                <w:sz w:val="22"/>
                <w:rPrChange w:id="540" w:author="Guillaume VICAIRE" w:date="2025-06-04T12:13:00Z" w16du:dateUtc="2025-06-04T10:13:00Z">
                  <w:rPr>
                    <w:del w:id="541" w:author="Guillaume VICAIRE" w:date="2025-06-04T12:13:00Z" w16du:dateUtc="2025-06-04T10:13:00Z"/>
                  </w:rPr>
                </w:rPrChange>
              </w:rPr>
            </w:pPr>
          </w:p>
        </w:tc>
        <w:tc>
          <w:tcPr>
            <w:tcW w:w="2097" w:type="dxa"/>
          </w:tcPr>
          <w:p w14:paraId="1D3BD2EA" w14:textId="71C7DA8F" w:rsidR="0039435E" w:rsidRPr="002E441B" w:rsidDel="00361BA0" w:rsidRDefault="0039435E">
            <w:pPr>
              <w:rPr>
                <w:del w:id="542" w:author="Guillaume VICAIRE" w:date="2025-06-04T12:13:00Z" w16du:dateUtc="2025-06-04T10:13:00Z"/>
                <w:sz w:val="22"/>
                <w:rPrChange w:id="543" w:author="Guillaume VICAIRE" w:date="2025-06-04T12:13:00Z" w16du:dateUtc="2025-06-04T10:13:00Z">
                  <w:rPr>
                    <w:del w:id="544" w:author="Guillaume VICAIRE" w:date="2025-06-04T12:13:00Z" w16du:dateUtc="2025-06-04T10:13:00Z"/>
                  </w:rPr>
                </w:rPrChange>
              </w:rPr>
            </w:pPr>
          </w:p>
        </w:tc>
        <w:tc>
          <w:tcPr>
            <w:tcW w:w="2097" w:type="dxa"/>
          </w:tcPr>
          <w:p w14:paraId="1B170F89" w14:textId="1B188D6C" w:rsidR="0039435E" w:rsidRPr="002E441B" w:rsidDel="00361BA0" w:rsidRDefault="0039435E">
            <w:pPr>
              <w:rPr>
                <w:del w:id="545" w:author="Guillaume VICAIRE" w:date="2025-06-04T12:13:00Z" w16du:dateUtc="2025-06-04T10:13:00Z"/>
                <w:sz w:val="22"/>
                <w:rPrChange w:id="546" w:author="Guillaume VICAIRE" w:date="2025-06-04T12:13:00Z" w16du:dateUtc="2025-06-04T10:13:00Z">
                  <w:rPr>
                    <w:del w:id="547" w:author="Guillaume VICAIRE" w:date="2025-06-04T12:13:00Z" w16du:dateUtc="2025-06-04T10:13:00Z"/>
                  </w:rPr>
                </w:rPrChange>
              </w:rPr>
            </w:pPr>
          </w:p>
        </w:tc>
        <w:tc>
          <w:tcPr>
            <w:tcW w:w="2097" w:type="dxa"/>
          </w:tcPr>
          <w:p w14:paraId="5EBBBAE8" w14:textId="17F62A40" w:rsidR="0039435E" w:rsidRPr="002E441B" w:rsidDel="00361BA0" w:rsidRDefault="0039435E">
            <w:pPr>
              <w:rPr>
                <w:del w:id="548" w:author="Guillaume VICAIRE" w:date="2025-06-04T12:13:00Z" w16du:dateUtc="2025-06-04T10:13:00Z"/>
                <w:sz w:val="22"/>
                <w:rPrChange w:id="549" w:author="Guillaume VICAIRE" w:date="2025-06-04T12:13:00Z" w16du:dateUtc="2025-06-04T10:13:00Z">
                  <w:rPr>
                    <w:del w:id="550" w:author="Guillaume VICAIRE" w:date="2025-06-04T12:13:00Z" w16du:dateUtc="2025-06-04T10:13:00Z"/>
                  </w:rPr>
                </w:rPrChange>
              </w:rPr>
            </w:pPr>
          </w:p>
        </w:tc>
        <w:tc>
          <w:tcPr>
            <w:tcW w:w="2097" w:type="dxa"/>
          </w:tcPr>
          <w:p w14:paraId="62FE42B3" w14:textId="59BF8DB3" w:rsidR="0039435E" w:rsidRPr="002E441B" w:rsidDel="00361BA0" w:rsidRDefault="0039435E">
            <w:pPr>
              <w:rPr>
                <w:del w:id="551" w:author="Guillaume VICAIRE" w:date="2025-06-04T12:13:00Z" w16du:dateUtc="2025-06-04T10:13:00Z"/>
                <w:sz w:val="22"/>
                <w:rPrChange w:id="552" w:author="Guillaume VICAIRE" w:date="2025-06-04T12:13:00Z" w16du:dateUtc="2025-06-04T10:13:00Z">
                  <w:rPr>
                    <w:del w:id="553" w:author="Guillaume VICAIRE" w:date="2025-06-04T12:13:00Z" w16du:dateUtc="2025-06-04T10:13:00Z"/>
                  </w:rPr>
                </w:rPrChange>
              </w:rPr>
            </w:pPr>
          </w:p>
        </w:tc>
      </w:tr>
    </w:tbl>
    <w:p w14:paraId="6684F7C8" w14:textId="7278BD7D" w:rsidR="001C40FF" w:rsidRPr="002E441B" w:rsidDel="00361BA0" w:rsidRDefault="001C40FF" w:rsidP="005F174E">
      <w:pPr>
        <w:rPr>
          <w:del w:id="554" w:author="Guillaume VICAIRE" w:date="2025-06-04T12:13:00Z" w16du:dateUtc="2025-06-04T10:13:00Z"/>
          <w:sz w:val="22"/>
          <w:rPrChange w:id="555" w:author="Guillaume VICAIRE" w:date="2025-06-04T12:13:00Z" w16du:dateUtc="2025-06-04T10:13:00Z">
            <w:rPr>
              <w:del w:id="556" w:author="Guillaume VICAIRE" w:date="2025-06-04T12:13:00Z" w16du:dateUtc="2025-06-04T10:13:00Z"/>
            </w:rPr>
          </w:rPrChange>
        </w:rPr>
      </w:pPr>
    </w:p>
    <w:tbl>
      <w:tblPr>
        <w:tblStyle w:val="ClubVET"/>
        <w:tblW w:w="0" w:type="auto"/>
        <w:tblLook w:val="04A0" w:firstRow="1" w:lastRow="0" w:firstColumn="1" w:lastColumn="0" w:noHBand="0" w:noVBand="1"/>
      </w:tblPr>
      <w:tblGrid>
        <w:gridCol w:w="1321"/>
        <w:gridCol w:w="1302"/>
        <w:gridCol w:w="1315"/>
        <w:gridCol w:w="1383"/>
        <w:gridCol w:w="1296"/>
        <w:gridCol w:w="1383"/>
        <w:gridCol w:w="1346"/>
      </w:tblGrid>
      <w:tr w:rsidR="00750165" w:rsidRPr="002E441B" w:rsidDel="00361BA0" w14:paraId="523B67A0" w14:textId="7519455F" w:rsidTr="5D9110A0">
        <w:trPr>
          <w:cnfStyle w:val="100000000000" w:firstRow="1" w:lastRow="0" w:firstColumn="0" w:lastColumn="0" w:oddVBand="0" w:evenVBand="0" w:oddHBand="0" w:evenHBand="0" w:firstRowFirstColumn="0" w:firstRowLastColumn="0" w:lastRowFirstColumn="0" w:lastRowLastColumn="0"/>
          <w:trHeight w:val="300"/>
          <w:del w:id="557" w:author="Guillaume VICAIRE" w:date="2025-06-04T12:13:00Z" w16du:dateUtc="2025-06-04T10:13:00Z"/>
        </w:trPr>
        <w:tc>
          <w:tcPr>
            <w:tcW w:w="1493" w:type="dxa"/>
          </w:tcPr>
          <w:p w14:paraId="2C267F91" w14:textId="1D0A5DDF" w:rsidR="00750165" w:rsidRPr="002E441B" w:rsidDel="00361BA0" w:rsidRDefault="00750165">
            <w:pPr>
              <w:rPr>
                <w:del w:id="558" w:author="Guillaume VICAIRE" w:date="2025-06-04T12:13:00Z" w16du:dateUtc="2025-06-04T10:13:00Z"/>
                <w:color w:val="FFFFFF" w:themeColor="background1"/>
                <w:sz w:val="22"/>
                <w:rPrChange w:id="559" w:author="Guillaume VICAIRE" w:date="2025-06-04T12:13:00Z" w16du:dateUtc="2025-06-04T10:13:00Z">
                  <w:rPr>
                    <w:del w:id="560" w:author="Guillaume VICAIRE" w:date="2025-06-04T12:13:00Z" w16du:dateUtc="2025-06-04T10:13:00Z"/>
                    <w:color w:val="FFFFFF" w:themeColor="background1"/>
                  </w:rPr>
                </w:rPrChange>
              </w:rPr>
            </w:pPr>
          </w:p>
        </w:tc>
        <w:tc>
          <w:tcPr>
            <w:tcW w:w="1493" w:type="dxa"/>
          </w:tcPr>
          <w:p w14:paraId="5BF8B172" w14:textId="2CAA1ADB" w:rsidR="00750165" w:rsidRPr="002E441B" w:rsidDel="00361BA0" w:rsidRDefault="00750165">
            <w:pPr>
              <w:rPr>
                <w:del w:id="561" w:author="Guillaume VICAIRE" w:date="2025-06-04T12:13:00Z" w16du:dateUtc="2025-06-04T10:13:00Z"/>
                <w:color w:val="FFFFFF" w:themeColor="background1"/>
                <w:sz w:val="22"/>
                <w:rPrChange w:id="562" w:author="Guillaume VICAIRE" w:date="2025-06-04T12:13:00Z" w16du:dateUtc="2025-06-04T10:13:00Z">
                  <w:rPr>
                    <w:del w:id="563" w:author="Guillaume VICAIRE" w:date="2025-06-04T12:13:00Z" w16du:dateUtc="2025-06-04T10:13:00Z"/>
                    <w:color w:val="FFFFFF" w:themeColor="background1"/>
                  </w:rPr>
                </w:rPrChange>
              </w:rPr>
            </w:pPr>
            <w:del w:id="564" w:author="Guillaume VICAIRE" w:date="2025-06-04T12:13:00Z" w16du:dateUtc="2025-06-04T10:13:00Z">
              <w:r w:rsidRPr="002E441B" w:rsidDel="00361BA0">
                <w:rPr>
                  <w:color w:val="FFFFFF" w:themeColor="background1"/>
                  <w:sz w:val="22"/>
                  <w:rPrChange w:id="565" w:author="Guillaume VICAIRE" w:date="2025-06-04T12:13:00Z" w16du:dateUtc="2025-06-04T10:13:00Z">
                    <w:rPr>
                      <w:color w:val="FFFFFF" w:themeColor="background1"/>
                    </w:rPr>
                  </w:rPrChange>
                </w:rPr>
                <w:delText>Lundi</w:delText>
              </w:r>
            </w:del>
          </w:p>
        </w:tc>
        <w:tc>
          <w:tcPr>
            <w:tcW w:w="1494" w:type="dxa"/>
          </w:tcPr>
          <w:p w14:paraId="6EBC3F19" w14:textId="4D2C36DE" w:rsidR="00750165" w:rsidRPr="002E441B" w:rsidDel="00361BA0" w:rsidRDefault="00750165">
            <w:pPr>
              <w:rPr>
                <w:del w:id="566" w:author="Guillaume VICAIRE" w:date="2025-06-04T12:13:00Z" w16du:dateUtc="2025-06-04T10:13:00Z"/>
                <w:color w:val="FFFFFF" w:themeColor="background1"/>
                <w:sz w:val="22"/>
                <w:rPrChange w:id="567" w:author="Guillaume VICAIRE" w:date="2025-06-04T12:13:00Z" w16du:dateUtc="2025-06-04T10:13:00Z">
                  <w:rPr>
                    <w:del w:id="568" w:author="Guillaume VICAIRE" w:date="2025-06-04T12:13:00Z" w16du:dateUtc="2025-06-04T10:13:00Z"/>
                    <w:color w:val="FFFFFF" w:themeColor="background1"/>
                  </w:rPr>
                </w:rPrChange>
              </w:rPr>
            </w:pPr>
            <w:del w:id="569" w:author="Guillaume VICAIRE" w:date="2025-06-04T12:13:00Z" w16du:dateUtc="2025-06-04T10:13:00Z">
              <w:r w:rsidRPr="002E441B" w:rsidDel="00361BA0">
                <w:rPr>
                  <w:color w:val="FFFFFF" w:themeColor="background1"/>
                  <w:sz w:val="22"/>
                  <w:rPrChange w:id="570" w:author="Guillaume VICAIRE" w:date="2025-06-04T12:13:00Z" w16du:dateUtc="2025-06-04T10:13:00Z">
                    <w:rPr>
                      <w:color w:val="FFFFFF" w:themeColor="background1"/>
                    </w:rPr>
                  </w:rPrChange>
                </w:rPr>
                <w:delText>Mardi</w:delText>
              </w:r>
            </w:del>
          </w:p>
        </w:tc>
        <w:tc>
          <w:tcPr>
            <w:tcW w:w="1494" w:type="dxa"/>
          </w:tcPr>
          <w:p w14:paraId="46CD965F" w14:textId="58422095" w:rsidR="00750165" w:rsidRPr="002E441B" w:rsidDel="00361BA0" w:rsidRDefault="00750165">
            <w:pPr>
              <w:rPr>
                <w:del w:id="571" w:author="Guillaume VICAIRE" w:date="2025-06-04T12:13:00Z" w16du:dateUtc="2025-06-04T10:13:00Z"/>
                <w:color w:val="FFFFFF" w:themeColor="background1"/>
                <w:sz w:val="22"/>
                <w:rPrChange w:id="572" w:author="Guillaume VICAIRE" w:date="2025-06-04T12:13:00Z" w16du:dateUtc="2025-06-04T10:13:00Z">
                  <w:rPr>
                    <w:del w:id="573" w:author="Guillaume VICAIRE" w:date="2025-06-04T12:13:00Z" w16du:dateUtc="2025-06-04T10:13:00Z"/>
                    <w:color w:val="FFFFFF" w:themeColor="background1"/>
                  </w:rPr>
                </w:rPrChange>
              </w:rPr>
            </w:pPr>
            <w:del w:id="574" w:author="Guillaume VICAIRE" w:date="2025-06-04T12:13:00Z" w16du:dateUtc="2025-06-04T10:13:00Z">
              <w:r w:rsidRPr="002E441B" w:rsidDel="00361BA0">
                <w:rPr>
                  <w:color w:val="FFFFFF" w:themeColor="background1"/>
                  <w:sz w:val="22"/>
                  <w:rPrChange w:id="575" w:author="Guillaume VICAIRE" w:date="2025-06-04T12:13:00Z" w16du:dateUtc="2025-06-04T10:13:00Z">
                    <w:rPr>
                      <w:color w:val="FFFFFF" w:themeColor="background1"/>
                    </w:rPr>
                  </w:rPrChange>
                </w:rPr>
                <w:delText>Mercredi</w:delText>
              </w:r>
            </w:del>
          </w:p>
        </w:tc>
        <w:tc>
          <w:tcPr>
            <w:tcW w:w="1494" w:type="dxa"/>
          </w:tcPr>
          <w:p w14:paraId="580E90C1" w14:textId="2E746648" w:rsidR="00750165" w:rsidRPr="002E441B" w:rsidDel="00361BA0" w:rsidRDefault="00750165">
            <w:pPr>
              <w:rPr>
                <w:del w:id="576" w:author="Guillaume VICAIRE" w:date="2025-06-04T12:13:00Z" w16du:dateUtc="2025-06-04T10:13:00Z"/>
                <w:color w:val="FFFFFF" w:themeColor="background1"/>
                <w:sz w:val="22"/>
                <w:rPrChange w:id="577" w:author="Guillaume VICAIRE" w:date="2025-06-04T12:13:00Z" w16du:dateUtc="2025-06-04T10:13:00Z">
                  <w:rPr>
                    <w:del w:id="578" w:author="Guillaume VICAIRE" w:date="2025-06-04T12:13:00Z" w16du:dateUtc="2025-06-04T10:13:00Z"/>
                    <w:color w:val="FFFFFF" w:themeColor="background1"/>
                  </w:rPr>
                </w:rPrChange>
              </w:rPr>
            </w:pPr>
            <w:del w:id="579" w:author="Guillaume VICAIRE" w:date="2025-06-04T12:13:00Z" w16du:dateUtc="2025-06-04T10:13:00Z">
              <w:r w:rsidRPr="002E441B" w:rsidDel="00361BA0">
                <w:rPr>
                  <w:color w:val="FFFFFF" w:themeColor="background1"/>
                  <w:sz w:val="22"/>
                  <w:rPrChange w:id="580" w:author="Guillaume VICAIRE" w:date="2025-06-04T12:13:00Z" w16du:dateUtc="2025-06-04T10:13:00Z">
                    <w:rPr>
                      <w:color w:val="FFFFFF" w:themeColor="background1"/>
                    </w:rPr>
                  </w:rPrChange>
                </w:rPr>
                <w:delText>Jeudi</w:delText>
              </w:r>
            </w:del>
          </w:p>
        </w:tc>
        <w:tc>
          <w:tcPr>
            <w:tcW w:w="1494" w:type="dxa"/>
          </w:tcPr>
          <w:p w14:paraId="41D41893" w14:textId="7773D7E4" w:rsidR="00750165" w:rsidRPr="002E441B" w:rsidDel="00361BA0" w:rsidRDefault="00750165">
            <w:pPr>
              <w:rPr>
                <w:del w:id="581" w:author="Guillaume VICAIRE" w:date="2025-06-04T12:13:00Z" w16du:dateUtc="2025-06-04T10:13:00Z"/>
                <w:color w:val="FFFFFF" w:themeColor="background1"/>
                <w:sz w:val="22"/>
                <w:rPrChange w:id="582" w:author="Guillaume VICAIRE" w:date="2025-06-04T12:13:00Z" w16du:dateUtc="2025-06-04T10:13:00Z">
                  <w:rPr>
                    <w:del w:id="583" w:author="Guillaume VICAIRE" w:date="2025-06-04T12:13:00Z" w16du:dateUtc="2025-06-04T10:13:00Z"/>
                    <w:color w:val="FFFFFF" w:themeColor="background1"/>
                  </w:rPr>
                </w:rPrChange>
              </w:rPr>
            </w:pPr>
            <w:del w:id="584" w:author="Guillaume VICAIRE" w:date="2025-06-04T12:13:00Z" w16du:dateUtc="2025-06-04T10:13:00Z">
              <w:r w:rsidRPr="002E441B" w:rsidDel="00361BA0">
                <w:rPr>
                  <w:color w:val="FFFFFF" w:themeColor="background1"/>
                  <w:sz w:val="22"/>
                  <w:rPrChange w:id="585" w:author="Guillaume VICAIRE" w:date="2025-06-04T12:13:00Z" w16du:dateUtc="2025-06-04T10:13:00Z">
                    <w:rPr>
                      <w:color w:val="FFFFFF" w:themeColor="background1"/>
                    </w:rPr>
                  </w:rPrChange>
                </w:rPr>
                <w:delText>Vendredi</w:delText>
              </w:r>
            </w:del>
          </w:p>
        </w:tc>
        <w:tc>
          <w:tcPr>
            <w:tcW w:w="1494" w:type="dxa"/>
          </w:tcPr>
          <w:p w14:paraId="00BF9ECA" w14:textId="350AA99A" w:rsidR="00750165" w:rsidRPr="002E441B" w:rsidDel="00361BA0" w:rsidRDefault="00750165">
            <w:pPr>
              <w:rPr>
                <w:del w:id="586" w:author="Guillaume VICAIRE" w:date="2025-06-04T12:13:00Z" w16du:dateUtc="2025-06-04T10:13:00Z"/>
                <w:color w:val="FFFFFF" w:themeColor="background1"/>
                <w:sz w:val="22"/>
                <w:rPrChange w:id="587" w:author="Guillaume VICAIRE" w:date="2025-06-04T12:13:00Z" w16du:dateUtc="2025-06-04T10:13:00Z">
                  <w:rPr>
                    <w:del w:id="588" w:author="Guillaume VICAIRE" w:date="2025-06-04T12:13:00Z" w16du:dateUtc="2025-06-04T10:13:00Z"/>
                    <w:color w:val="FFFFFF" w:themeColor="background1"/>
                  </w:rPr>
                </w:rPrChange>
              </w:rPr>
            </w:pPr>
            <w:del w:id="589" w:author="Guillaume VICAIRE" w:date="2025-06-04T12:13:00Z" w16du:dateUtc="2025-06-04T10:13:00Z">
              <w:r w:rsidRPr="002E441B" w:rsidDel="00361BA0">
                <w:rPr>
                  <w:color w:val="FFFFFF" w:themeColor="background1"/>
                  <w:sz w:val="22"/>
                  <w:rPrChange w:id="590" w:author="Guillaume VICAIRE" w:date="2025-06-04T12:13:00Z" w16du:dateUtc="2025-06-04T10:13:00Z">
                    <w:rPr>
                      <w:color w:val="FFFFFF" w:themeColor="background1"/>
                    </w:rPr>
                  </w:rPrChange>
                </w:rPr>
                <w:delText>Samedi</w:delText>
              </w:r>
            </w:del>
          </w:p>
        </w:tc>
      </w:tr>
      <w:tr w:rsidR="00750165" w:rsidRPr="002E441B" w:rsidDel="00361BA0" w14:paraId="0DC5CAA3" w14:textId="0365CCA6" w:rsidTr="5D9110A0">
        <w:trPr>
          <w:cnfStyle w:val="000000100000" w:firstRow="0" w:lastRow="0" w:firstColumn="0" w:lastColumn="0" w:oddVBand="0" w:evenVBand="0" w:oddHBand="1" w:evenHBand="0" w:firstRowFirstColumn="0" w:firstRowLastColumn="0" w:lastRowFirstColumn="0" w:lastRowLastColumn="0"/>
          <w:trHeight w:val="300"/>
          <w:del w:id="591" w:author="Guillaume VICAIRE" w:date="2025-06-04T12:13:00Z" w16du:dateUtc="2025-06-04T10:13:00Z"/>
        </w:trPr>
        <w:tc>
          <w:tcPr>
            <w:tcW w:w="1493" w:type="dxa"/>
          </w:tcPr>
          <w:p w14:paraId="4C034077" w14:textId="0E8FE757" w:rsidR="00750165" w:rsidRPr="002E441B" w:rsidDel="00361BA0" w:rsidRDefault="00750165">
            <w:pPr>
              <w:rPr>
                <w:del w:id="592" w:author="Guillaume VICAIRE" w:date="2025-06-04T12:13:00Z" w16du:dateUtc="2025-06-04T10:13:00Z"/>
                <w:sz w:val="22"/>
                <w:rPrChange w:id="593" w:author="Guillaume VICAIRE" w:date="2025-06-04T12:13:00Z" w16du:dateUtc="2025-06-04T10:13:00Z">
                  <w:rPr>
                    <w:del w:id="594" w:author="Guillaume VICAIRE" w:date="2025-06-04T12:13:00Z" w16du:dateUtc="2025-06-04T10:13:00Z"/>
                  </w:rPr>
                </w:rPrChange>
              </w:rPr>
            </w:pPr>
            <w:del w:id="595" w:author="Guillaume VICAIRE" w:date="2025-06-04T12:13:00Z" w16du:dateUtc="2025-06-04T10:13:00Z">
              <w:r w:rsidRPr="002E441B" w:rsidDel="00361BA0">
                <w:rPr>
                  <w:sz w:val="22"/>
                  <w:rPrChange w:id="596" w:author="Guillaume VICAIRE" w:date="2025-06-04T12:13:00Z" w16du:dateUtc="2025-06-04T10:13:00Z">
                    <w:rPr/>
                  </w:rPrChange>
                </w:rPr>
                <w:delText>Matin</w:delText>
              </w:r>
            </w:del>
          </w:p>
        </w:tc>
        <w:tc>
          <w:tcPr>
            <w:tcW w:w="1493" w:type="dxa"/>
          </w:tcPr>
          <w:p w14:paraId="33CCE448" w14:textId="41AAAD1A" w:rsidR="00750165" w:rsidRPr="002E441B" w:rsidDel="00361BA0" w:rsidRDefault="00750165">
            <w:pPr>
              <w:rPr>
                <w:del w:id="597" w:author="Guillaume VICAIRE" w:date="2025-06-04T12:13:00Z" w16du:dateUtc="2025-06-04T10:13:00Z"/>
                <w:sz w:val="22"/>
                <w:rPrChange w:id="598" w:author="Guillaume VICAIRE" w:date="2025-06-04T12:13:00Z" w16du:dateUtc="2025-06-04T10:13:00Z">
                  <w:rPr>
                    <w:del w:id="599" w:author="Guillaume VICAIRE" w:date="2025-06-04T12:13:00Z" w16du:dateUtc="2025-06-04T10:13:00Z"/>
                  </w:rPr>
                </w:rPrChange>
              </w:rPr>
            </w:pPr>
          </w:p>
        </w:tc>
        <w:tc>
          <w:tcPr>
            <w:tcW w:w="1494" w:type="dxa"/>
          </w:tcPr>
          <w:p w14:paraId="565E69D5" w14:textId="4BBF96A3" w:rsidR="00750165" w:rsidRPr="002E441B" w:rsidDel="00361BA0" w:rsidRDefault="00750165">
            <w:pPr>
              <w:rPr>
                <w:del w:id="600" w:author="Guillaume VICAIRE" w:date="2025-06-04T12:13:00Z" w16du:dateUtc="2025-06-04T10:13:00Z"/>
                <w:sz w:val="22"/>
                <w:rPrChange w:id="601" w:author="Guillaume VICAIRE" w:date="2025-06-04T12:13:00Z" w16du:dateUtc="2025-06-04T10:13:00Z">
                  <w:rPr>
                    <w:del w:id="602" w:author="Guillaume VICAIRE" w:date="2025-06-04T12:13:00Z" w16du:dateUtc="2025-06-04T10:13:00Z"/>
                  </w:rPr>
                </w:rPrChange>
              </w:rPr>
            </w:pPr>
          </w:p>
        </w:tc>
        <w:tc>
          <w:tcPr>
            <w:tcW w:w="1494" w:type="dxa"/>
          </w:tcPr>
          <w:p w14:paraId="7F0EFBBF" w14:textId="1002BD0A" w:rsidR="00750165" w:rsidRPr="002E441B" w:rsidDel="00361BA0" w:rsidRDefault="00750165">
            <w:pPr>
              <w:rPr>
                <w:del w:id="603" w:author="Guillaume VICAIRE" w:date="2025-06-04T12:13:00Z" w16du:dateUtc="2025-06-04T10:13:00Z"/>
                <w:sz w:val="22"/>
                <w:rPrChange w:id="604" w:author="Guillaume VICAIRE" w:date="2025-06-04T12:13:00Z" w16du:dateUtc="2025-06-04T10:13:00Z">
                  <w:rPr>
                    <w:del w:id="605" w:author="Guillaume VICAIRE" w:date="2025-06-04T12:13:00Z" w16du:dateUtc="2025-06-04T10:13:00Z"/>
                  </w:rPr>
                </w:rPrChange>
              </w:rPr>
            </w:pPr>
          </w:p>
        </w:tc>
        <w:tc>
          <w:tcPr>
            <w:tcW w:w="1494" w:type="dxa"/>
          </w:tcPr>
          <w:p w14:paraId="7CDCD9C0" w14:textId="541AE998" w:rsidR="00750165" w:rsidRPr="002E441B" w:rsidDel="00361BA0" w:rsidRDefault="00750165">
            <w:pPr>
              <w:rPr>
                <w:del w:id="606" w:author="Guillaume VICAIRE" w:date="2025-06-04T12:13:00Z" w16du:dateUtc="2025-06-04T10:13:00Z"/>
                <w:sz w:val="22"/>
                <w:rPrChange w:id="607" w:author="Guillaume VICAIRE" w:date="2025-06-04T12:13:00Z" w16du:dateUtc="2025-06-04T10:13:00Z">
                  <w:rPr>
                    <w:del w:id="608" w:author="Guillaume VICAIRE" w:date="2025-06-04T12:13:00Z" w16du:dateUtc="2025-06-04T10:13:00Z"/>
                  </w:rPr>
                </w:rPrChange>
              </w:rPr>
            </w:pPr>
          </w:p>
        </w:tc>
        <w:tc>
          <w:tcPr>
            <w:tcW w:w="1494" w:type="dxa"/>
          </w:tcPr>
          <w:p w14:paraId="3F9A9542" w14:textId="27805891" w:rsidR="00750165" w:rsidRPr="002E441B" w:rsidDel="00361BA0" w:rsidRDefault="00750165">
            <w:pPr>
              <w:rPr>
                <w:del w:id="609" w:author="Guillaume VICAIRE" w:date="2025-06-04T12:13:00Z" w16du:dateUtc="2025-06-04T10:13:00Z"/>
                <w:sz w:val="22"/>
                <w:rPrChange w:id="610" w:author="Guillaume VICAIRE" w:date="2025-06-04T12:13:00Z" w16du:dateUtc="2025-06-04T10:13:00Z">
                  <w:rPr>
                    <w:del w:id="611" w:author="Guillaume VICAIRE" w:date="2025-06-04T12:13:00Z" w16du:dateUtc="2025-06-04T10:13:00Z"/>
                  </w:rPr>
                </w:rPrChange>
              </w:rPr>
            </w:pPr>
          </w:p>
        </w:tc>
        <w:tc>
          <w:tcPr>
            <w:tcW w:w="1494" w:type="dxa"/>
          </w:tcPr>
          <w:p w14:paraId="285CDE38" w14:textId="01D27F2F" w:rsidR="00750165" w:rsidRPr="002E441B" w:rsidDel="00361BA0" w:rsidRDefault="00750165">
            <w:pPr>
              <w:rPr>
                <w:del w:id="612" w:author="Guillaume VICAIRE" w:date="2025-06-04T12:13:00Z" w16du:dateUtc="2025-06-04T10:13:00Z"/>
                <w:sz w:val="22"/>
                <w:rPrChange w:id="613" w:author="Guillaume VICAIRE" w:date="2025-06-04T12:13:00Z" w16du:dateUtc="2025-06-04T10:13:00Z">
                  <w:rPr>
                    <w:del w:id="614" w:author="Guillaume VICAIRE" w:date="2025-06-04T12:13:00Z" w16du:dateUtc="2025-06-04T10:13:00Z"/>
                  </w:rPr>
                </w:rPrChange>
              </w:rPr>
            </w:pPr>
          </w:p>
        </w:tc>
      </w:tr>
      <w:tr w:rsidR="00750165" w:rsidRPr="002E441B" w:rsidDel="00361BA0" w14:paraId="219FD4ED" w14:textId="73F08B89" w:rsidTr="5D9110A0">
        <w:trPr>
          <w:trHeight w:val="300"/>
          <w:del w:id="615" w:author="Guillaume VICAIRE" w:date="2025-06-04T12:13:00Z" w16du:dateUtc="2025-06-04T10:13:00Z"/>
        </w:trPr>
        <w:tc>
          <w:tcPr>
            <w:tcW w:w="1493" w:type="dxa"/>
          </w:tcPr>
          <w:p w14:paraId="77FB7CD8" w14:textId="12CD6D15" w:rsidR="00750165" w:rsidRPr="002E441B" w:rsidDel="00361BA0" w:rsidRDefault="00750165">
            <w:pPr>
              <w:rPr>
                <w:del w:id="616" w:author="Guillaume VICAIRE" w:date="2025-06-04T12:13:00Z" w16du:dateUtc="2025-06-04T10:13:00Z"/>
                <w:sz w:val="22"/>
                <w:rPrChange w:id="617" w:author="Guillaume VICAIRE" w:date="2025-06-04T12:13:00Z" w16du:dateUtc="2025-06-04T10:13:00Z">
                  <w:rPr>
                    <w:del w:id="618" w:author="Guillaume VICAIRE" w:date="2025-06-04T12:13:00Z" w16du:dateUtc="2025-06-04T10:13:00Z"/>
                  </w:rPr>
                </w:rPrChange>
              </w:rPr>
            </w:pPr>
            <w:del w:id="619" w:author="Guillaume VICAIRE" w:date="2025-06-04T12:13:00Z" w16du:dateUtc="2025-06-04T10:13:00Z">
              <w:r w:rsidRPr="002E441B" w:rsidDel="00361BA0">
                <w:rPr>
                  <w:sz w:val="22"/>
                  <w:rPrChange w:id="620" w:author="Guillaume VICAIRE" w:date="2025-06-04T12:13:00Z" w16du:dateUtc="2025-06-04T10:13:00Z">
                    <w:rPr/>
                  </w:rPrChange>
                </w:rPr>
                <w:delText>Après-midi</w:delText>
              </w:r>
            </w:del>
          </w:p>
        </w:tc>
        <w:tc>
          <w:tcPr>
            <w:tcW w:w="1493" w:type="dxa"/>
          </w:tcPr>
          <w:p w14:paraId="05F15C10" w14:textId="6DDE7F24" w:rsidR="00750165" w:rsidRPr="002E441B" w:rsidDel="00361BA0" w:rsidRDefault="00750165">
            <w:pPr>
              <w:rPr>
                <w:del w:id="621" w:author="Guillaume VICAIRE" w:date="2025-06-04T12:13:00Z" w16du:dateUtc="2025-06-04T10:13:00Z"/>
                <w:sz w:val="22"/>
                <w:rPrChange w:id="622" w:author="Guillaume VICAIRE" w:date="2025-06-04T12:13:00Z" w16du:dateUtc="2025-06-04T10:13:00Z">
                  <w:rPr>
                    <w:del w:id="623" w:author="Guillaume VICAIRE" w:date="2025-06-04T12:13:00Z" w16du:dateUtc="2025-06-04T10:13:00Z"/>
                  </w:rPr>
                </w:rPrChange>
              </w:rPr>
            </w:pPr>
          </w:p>
        </w:tc>
        <w:tc>
          <w:tcPr>
            <w:tcW w:w="1494" w:type="dxa"/>
          </w:tcPr>
          <w:p w14:paraId="17659361" w14:textId="0BC070FB" w:rsidR="00750165" w:rsidRPr="002E441B" w:rsidDel="00361BA0" w:rsidRDefault="00750165">
            <w:pPr>
              <w:rPr>
                <w:del w:id="624" w:author="Guillaume VICAIRE" w:date="2025-06-04T12:13:00Z" w16du:dateUtc="2025-06-04T10:13:00Z"/>
                <w:sz w:val="22"/>
                <w:rPrChange w:id="625" w:author="Guillaume VICAIRE" w:date="2025-06-04T12:13:00Z" w16du:dateUtc="2025-06-04T10:13:00Z">
                  <w:rPr>
                    <w:del w:id="626" w:author="Guillaume VICAIRE" w:date="2025-06-04T12:13:00Z" w16du:dateUtc="2025-06-04T10:13:00Z"/>
                  </w:rPr>
                </w:rPrChange>
              </w:rPr>
            </w:pPr>
          </w:p>
        </w:tc>
        <w:tc>
          <w:tcPr>
            <w:tcW w:w="1494" w:type="dxa"/>
          </w:tcPr>
          <w:p w14:paraId="2ED3A13E" w14:textId="70BB0C0C" w:rsidR="00750165" w:rsidRPr="002E441B" w:rsidDel="00361BA0" w:rsidRDefault="00750165">
            <w:pPr>
              <w:rPr>
                <w:del w:id="627" w:author="Guillaume VICAIRE" w:date="2025-06-04T12:13:00Z" w16du:dateUtc="2025-06-04T10:13:00Z"/>
                <w:sz w:val="22"/>
                <w:rPrChange w:id="628" w:author="Guillaume VICAIRE" w:date="2025-06-04T12:13:00Z" w16du:dateUtc="2025-06-04T10:13:00Z">
                  <w:rPr>
                    <w:del w:id="629" w:author="Guillaume VICAIRE" w:date="2025-06-04T12:13:00Z" w16du:dateUtc="2025-06-04T10:13:00Z"/>
                  </w:rPr>
                </w:rPrChange>
              </w:rPr>
            </w:pPr>
          </w:p>
        </w:tc>
        <w:tc>
          <w:tcPr>
            <w:tcW w:w="1494" w:type="dxa"/>
          </w:tcPr>
          <w:p w14:paraId="07DD996C" w14:textId="52CA1168" w:rsidR="00750165" w:rsidRPr="002E441B" w:rsidDel="00361BA0" w:rsidRDefault="00750165">
            <w:pPr>
              <w:rPr>
                <w:del w:id="630" w:author="Guillaume VICAIRE" w:date="2025-06-04T12:13:00Z" w16du:dateUtc="2025-06-04T10:13:00Z"/>
                <w:sz w:val="22"/>
                <w:rPrChange w:id="631" w:author="Guillaume VICAIRE" w:date="2025-06-04T12:13:00Z" w16du:dateUtc="2025-06-04T10:13:00Z">
                  <w:rPr>
                    <w:del w:id="632" w:author="Guillaume VICAIRE" w:date="2025-06-04T12:13:00Z" w16du:dateUtc="2025-06-04T10:13:00Z"/>
                  </w:rPr>
                </w:rPrChange>
              </w:rPr>
            </w:pPr>
          </w:p>
        </w:tc>
        <w:tc>
          <w:tcPr>
            <w:tcW w:w="1494" w:type="dxa"/>
          </w:tcPr>
          <w:p w14:paraId="5B538C2A" w14:textId="2D0AB619" w:rsidR="00750165" w:rsidRPr="002E441B" w:rsidDel="00361BA0" w:rsidRDefault="00750165">
            <w:pPr>
              <w:rPr>
                <w:del w:id="633" w:author="Guillaume VICAIRE" w:date="2025-06-04T12:13:00Z" w16du:dateUtc="2025-06-04T10:13:00Z"/>
                <w:sz w:val="22"/>
                <w:rPrChange w:id="634" w:author="Guillaume VICAIRE" w:date="2025-06-04T12:13:00Z" w16du:dateUtc="2025-06-04T10:13:00Z">
                  <w:rPr>
                    <w:del w:id="635" w:author="Guillaume VICAIRE" w:date="2025-06-04T12:13:00Z" w16du:dateUtc="2025-06-04T10:13:00Z"/>
                  </w:rPr>
                </w:rPrChange>
              </w:rPr>
            </w:pPr>
          </w:p>
        </w:tc>
        <w:tc>
          <w:tcPr>
            <w:tcW w:w="1494" w:type="dxa"/>
          </w:tcPr>
          <w:p w14:paraId="2F350F7C" w14:textId="0EF8A577" w:rsidR="00750165" w:rsidRPr="002E441B" w:rsidDel="00361BA0" w:rsidRDefault="00750165">
            <w:pPr>
              <w:rPr>
                <w:del w:id="636" w:author="Guillaume VICAIRE" w:date="2025-06-04T12:13:00Z" w16du:dateUtc="2025-06-04T10:13:00Z"/>
                <w:sz w:val="22"/>
                <w:rPrChange w:id="637" w:author="Guillaume VICAIRE" w:date="2025-06-04T12:13:00Z" w16du:dateUtc="2025-06-04T10:13:00Z">
                  <w:rPr>
                    <w:del w:id="638" w:author="Guillaume VICAIRE" w:date="2025-06-04T12:13:00Z" w16du:dateUtc="2025-06-04T10:13:00Z"/>
                  </w:rPr>
                </w:rPrChange>
              </w:rPr>
            </w:pPr>
          </w:p>
        </w:tc>
      </w:tr>
    </w:tbl>
    <w:p w14:paraId="3ACB6146" w14:textId="77777777" w:rsidR="00A71A51" w:rsidRPr="002E441B" w:rsidRDefault="00A71A51" w:rsidP="005F174E">
      <w:pPr>
        <w:rPr>
          <w:sz w:val="22"/>
          <w:rPrChange w:id="639" w:author="Guillaume VICAIRE" w:date="2025-06-04T12:13:00Z" w16du:dateUtc="2025-06-04T10:13:00Z">
            <w:rPr/>
          </w:rPrChange>
        </w:rPr>
      </w:pPr>
    </w:p>
    <w:sectPr w:rsidR="00A71A51" w:rsidRPr="002E441B" w:rsidSect="009E16F0">
      <w:headerReference w:type="even" r:id="rId11"/>
      <w:headerReference w:type="default" r:id="rId12"/>
      <w:footerReference w:type="even" r:id="rId13"/>
      <w:footerReference w:type="default" r:id="rId14"/>
      <w:headerReference w:type="first" r:id="rId15"/>
      <w:footerReference w:type="first" r:id="rId16"/>
      <w:pgSz w:w="11906" w:h="16838"/>
      <w:pgMar w:top="720" w:right="1274" w:bottom="720" w:left="1276"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3DCE2A" w14:textId="77777777" w:rsidR="00B65AD4" w:rsidRDefault="00B65AD4" w:rsidP="00931F31">
      <w:pPr>
        <w:spacing w:after="0" w:line="240" w:lineRule="auto"/>
      </w:pPr>
      <w:r>
        <w:separator/>
      </w:r>
    </w:p>
    <w:p w14:paraId="461AE03C" w14:textId="77777777" w:rsidR="00B65AD4" w:rsidRDefault="00B65AD4"/>
  </w:endnote>
  <w:endnote w:type="continuationSeparator" w:id="0">
    <w:p w14:paraId="3370DEAA" w14:textId="77777777" w:rsidR="00B65AD4" w:rsidRDefault="00B65AD4" w:rsidP="00931F31">
      <w:pPr>
        <w:spacing w:after="0" w:line="240" w:lineRule="auto"/>
      </w:pPr>
      <w:r>
        <w:continuationSeparator/>
      </w:r>
    </w:p>
    <w:p w14:paraId="0C1AEA77" w14:textId="77777777" w:rsidR="00B65AD4" w:rsidRDefault="00B65A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0000000000000000000"/>
    <w:charset w:val="00"/>
    <w:family w:val="roman"/>
    <w:notTrueType/>
    <w:pitch w:val="default"/>
  </w:font>
  <w:font w:name="Be Vietnam Pro">
    <w:altName w:val="Calibri"/>
    <w:charset w:val="00"/>
    <w:family w:val="auto"/>
    <w:pitch w:val="variable"/>
    <w:sig w:usb0="A000006F" w:usb1="0000005B" w:usb2="00000000" w:usb3="00000000" w:csb0="00000113" w:csb1="00000000"/>
  </w:font>
  <w:font w:name="Aptos Display">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venir Next LT Pro">
    <w:charset w:val="00"/>
    <w:family w:val="swiss"/>
    <w:pitch w:val="variable"/>
    <w:sig w:usb0="800000EF" w:usb1="50002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47180" w14:textId="77777777" w:rsidR="00BA16BD" w:rsidRDefault="00BA16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740BA2" w14:textId="47C27EA2" w:rsidR="00E51CD9" w:rsidRDefault="005D5DB5" w:rsidP="00392FEC">
    <w:pPr>
      <w:pStyle w:val="Footer"/>
    </w:pPr>
    <w:r>
      <w:rPr>
        <w:noProof/>
      </w:rPr>
      <w:drawing>
        <wp:anchor distT="0" distB="0" distL="114300" distR="114300" simplePos="0" relativeHeight="251658241" behindDoc="1" locked="0" layoutInCell="1" allowOverlap="1" wp14:anchorId="17FBDD34" wp14:editId="743AF0D5">
          <wp:simplePos x="0" y="0"/>
          <wp:positionH relativeFrom="column">
            <wp:posOffset>4899891</wp:posOffset>
          </wp:positionH>
          <wp:positionV relativeFrom="paragraph">
            <wp:posOffset>-2293274</wp:posOffset>
          </wp:positionV>
          <wp:extent cx="2190750" cy="2695575"/>
          <wp:effectExtent l="0" t="0" r="0" b="9525"/>
          <wp:wrapNone/>
          <wp:docPr id="295552298" name="Graphiq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502666" name=""/>
                  <pic:cNvPicPr/>
                </pic:nvPicPr>
                <pic:blipFill>
                  <a:blip r:embed="rId1">
                    <a:extLst>
                      <a:ext uri="{96DAC541-7B7A-43D3-8B79-37D633B846F1}">
                        <asvg:svgBlip xmlns:asvg="http://schemas.microsoft.com/office/drawing/2016/SVG/main" r:embed="rId2"/>
                      </a:ext>
                    </a:extLst>
                  </a:blip>
                  <a:stretch>
                    <a:fillRect/>
                  </a:stretch>
                </pic:blipFill>
                <pic:spPr>
                  <a:xfrm>
                    <a:off x="0" y="0"/>
                    <a:ext cx="2190750" cy="2695575"/>
                  </a:xfrm>
                  <a:prstGeom prst="rect">
                    <a:avLst/>
                  </a:prstGeom>
                </pic:spPr>
              </pic:pic>
            </a:graphicData>
          </a:graphic>
        </wp:anchor>
      </w:drawing>
    </w:r>
    <w:r w:rsidR="0442545F">
      <w:t xml:space="preserve">ClubVET - 14 rue de </w:t>
    </w:r>
    <w:proofErr w:type="gramStart"/>
    <w:r w:rsidR="0442545F">
      <w:t>Tolbiac ,</w:t>
    </w:r>
    <w:proofErr w:type="gramEnd"/>
    <w:r w:rsidR="0442545F">
      <w:t xml:space="preserve"> </w:t>
    </w:r>
    <w:proofErr w:type="gramStart"/>
    <w:r w:rsidR="0442545F">
      <w:t>75013  Paris</w:t>
    </w:r>
    <w:proofErr w:type="gramEnd"/>
    <w:r w:rsidR="00504A5A">
      <w:ptab w:relativeTo="margin" w:alignment="center" w:leader="none"/>
    </w:r>
    <w:r w:rsidR="0442545F">
      <w:t>Strictement confidentiel</w:t>
    </w:r>
    <w:r w:rsidR="00504A5A">
      <w:ptab w:relativeTo="margin" w:alignment="right" w:leader="none"/>
    </w:r>
    <w:sdt>
      <w:sdtPr>
        <w:rPr>
          <w:sz w:val="32"/>
          <w:szCs w:val="32"/>
        </w:rPr>
        <w:id w:val="-502047053"/>
        <w:docPartObj>
          <w:docPartGallery w:val="Page Numbers (Bottom of Page)"/>
          <w:docPartUnique/>
        </w:docPartObj>
      </w:sdtPr>
      <w:sdtEndPr>
        <w:rPr>
          <w:sz w:val="16"/>
          <w:szCs w:val="22"/>
        </w:rPr>
      </w:sdtEndPr>
      <w:sdtContent>
        <w:r w:rsidR="0442545F" w:rsidRPr="00504A5A">
          <w:rPr>
            <w:b/>
            <w:bCs/>
            <w:sz w:val="32"/>
            <w:szCs w:val="32"/>
          </w:rPr>
          <w:t xml:space="preserve"> </w:t>
        </w:r>
        <w:r w:rsidR="00504A5A" w:rsidRPr="00504A5A">
          <w:rPr>
            <w:b/>
            <w:bCs/>
            <w:sz w:val="32"/>
            <w:szCs w:val="32"/>
          </w:rPr>
          <w:fldChar w:fldCharType="begin"/>
        </w:r>
        <w:r w:rsidR="00504A5A" w:rsidRPr="00504A5A">
          <w:rPr>
            <w:b/>
            <w:bCs/>
            <w:sz w:val="32"/>
            <w:szCs w:val="32"/>
          </w:rPr>
          <w:instrText>PAGE   \* MERGEFORMAT</w:instrText>
        </w:r>
        <w:r w:rsidR="00504A5A" w:rsidRPr="00504A5A">
          <w:rPr>
            <w:b/>
            <w:bCs/>
            <w:sz w:val="32"/>
            <w:szCs w:val="32"/>
          </w:rPr>
          <w:fldChar w:fldCharType="separate"/>
        </w:r>
        <w:r w:rsidR="0442545F" w:rsidRPr="00504A5A">
          <w:rPr>
            <w:b/>
            <w:bCs/>
            <w:sz w:val="32"/>
            <w:szCs w:val="32"/>
          </w:rPr>
          <w:t>1</w:t>
        </w:r>
        <w:r w:rsidR="00504A5A" w:rsidRPr="00504A5A">
          <w:rPr>
            <w:b/>
            <w:bCs/>
            <w:sz w:val="32"/>
            <w:szCs w:val="32"/>
          </w:rPr>
          <w:fldChar w:fldCharType="end"/>
        </w:r>
      </w:sdtContent>
    </w:sdt>
  </w:p>
  <w:p w14:paraId="41895B85" w14:textId="5524A5C9" w:rsidR="0442545F" w:rsidRDefault="0442545F" w:rsidP="0442545F">
    <w:pPr>
      <w:pStyle w:val="Footer"/>
      <w:rPr>
        <w:b/>
        <w:bCs/>
        <w:sz w:val="32"/>
        <w:szCs w:val="3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B987F" w14:textId="77777777" w:rsidR="00BA16BD" w:rsidRDefault="00BA16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D48E73" w14:textId="77777777" w:rsidR="00B65AD4" w:rsidRDefault="00B65AD4" w:rsidP="00931F31">
      <w:pPr>
        <w:spacing w:after="0" w:line="240" w:lineRule="auto"/>
      </w:pPr>
      <w:r>
        <w:separator/>
      </w:r>
    </w:p>
    <w:p w14:paraId="7069B4AE" w14:textId="77777777" w:rsidR="00B65AD4" w:rsidRDefault="00B65AD4"/>
  </w:footnote>
  <w:footnote w:type="continuationSeparator" w:id="0">
    <w:p w14:paraId="5CA9FEC6" w14:textId="77777777" w:rsidR="00B65AD4" w:rsidRDefault="00B65AD4" w:rsidP="00931F31">
      <w:pPr>
        <w:spacing w:after="0" w:line="240" w:lineRule="auto"/>
      </w:pPr>
      <w:r>
        <w:continuationSeparator/>
      </w:r>
    </w:p>
    <w:p w14:paraId="009FCE18" w14:textId="77777777" w:rsidR="00B65AD4" w:rsidRDefault="00B65A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D28DF" w14:textId="77777777" w:rsidR="00BA16BD" w:rsidRDefault="00BA16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B721A7" w14:textId="3E46D5FB" w:rsidR="009758F1" w:rsidRDefault="009758F1">
    <w:pPr>
      <w:pStyle w:val="Header"/>
    </w:pPr>
    <w:r>
      <w:rPr>
        <w:noProof/>
      </w:rPr>
      <w:drawing>
        <wp:anchor distT="0" distB="0" distL="114300" distR="114300" simplePos="0" relativeHeight="251658240" behindDoc="1" locked="0" layoutInCell="1" allowOverlap="0" wp14:anchorId="34A43487" wp14:editId="3A0C8EB8">
          <wp:simplePos x="0" y="0"/>
          <wp:positionH relativeFrom="margin">
            <wp:align>center</wp:align>
          </wp:positionH>
          <wp:positionV relativeFrom="paragraph">
            <wp:posOffset>0</wp:posOffset>
          </wp:positionV>
          <wp:extent cx="7694866" cy="733530"/>
          <wp:effectExtent l="0" t="0" r="1905" b="9525"/>
          <wp:wrapTopAndBottom/>
          <wp:docPr id="252264020" name="Graphiq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308952" name=""/>
                  <pic:cNvPicPr/>
                </pic:nvPicPr>
                <pic:blipFill>
                  <a:blip r:embed="rId1">
                    <a:extLst>
                      <a:ext uri="{96DAC541-7B7A-43D3-8B79-37D633B846F1}">
                        <asvg:svgBlip xmlns:asvg="http://schemas.microsoft.com/office/drawing/2016/SVG/main" r:embed="rId2"/>
                      </a:ext>
                    </a:extLst>
                  </a:blip>
                  <a:stretch>
                    <a:fillRect/>
                  </a:stretch>
                </pic:blipFill>
                <pic:spPr>
                  <a:xfrm>
                    <a:off x="0" y="0"/>
                    <a:ext cx="7694866" cy="733530"/>
                  </a:xfrm>
                  <a:prstGeom prst="rect">
                    <a:avLst/>
                  </a:prstGeom>
                </pic:spPr>
              </pic:pic>
            </a:graphicData>
          </a:graphic>
          <wp14:sizeRelH relativeFrom="margin">
            <wp14:pctWidth>0</wp14:pctWidth>
          </wp14:sizeRelH>
          <wp14:sizeRelV relativeFrom="margin">
            <wp14:pctHeight>0</wp14:pctHeight>
          </wp14:sizeRelV>
        </wp:anchor>
      </w:drawing>
    </w:r>
  </w:p>
  <w:p w14:paraId="1D9DD8D4" w14:textId="77777777" w:rsidR="00E51CD9" w:rsidRDefault="00E51CD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A0676A" w14:textId="77777777" w:rsidR="00BA16BD" w:rsidRDefault="00BA16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B2E320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DE61C5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6234BD7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EF6596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5ACE017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5D0455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7821B0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1BAA73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C3835A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74A86D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0E14CA7"/>
    <w:multiLevelType w:val="hybridMultilevel"/>
    <w:tmpl w:val="CA20B67A"/>
    <w:lvl w:ilvl="0" w:tplc="DDA0BE8C">
      <w:start w:val="1"/>
      <w:numFmt w:val="bullet"/>
      <w:pStyle w:val="ListParagraph"/>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32413F"/>
    <w:multiLevelType w:val="hybridMultilevel"/>
    <w:tmpl w:val="5C6028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DD6244B"/>
    <w:multiLevelType w:val="hybridMultilevel"/>
    <w:tmpl w:val="99C0F7BC"/>
    <w:lvl w:ilvl="0" w:tplc="28B87BE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7533493"/>
    <w:multiLevelType w:val="hybridMultilevel"/>
    <w:tmpl w:val="6194D95A"/>
    <w:lvl w:ilvl="0" w:tplc="153AD3BE">
      <w:start w:val="1"/>
      <w:numFmt w:val="decimal"/>
      <w:lvlText w:val="%1."/>
      <w:lvlJc w:val="left"/>
      <w:pPr>
        <w:ind w:left="1003" w:hanging="360"/>
      </w:pPr>
    </w:lvl>
    <w:lvl w:ilvl="1" w:tplc="BD50618E">
      <w:start w:val="1"/>
      <w:numFmt w:val="lowerLetter"/>
      <w:lvlText w:val="%2."/>
      <w:lvlJc w:val="left"/>
      <w:pPr>
        <w:ind w:left="1723" w:hanging="360"/>
      </w:pPr>
    </w:lvl>
    <w:lvl w:ilvl="2" w:tplc="1DBAC452">
      <w:start w:val="1"/>
      <w:numFmt w:val="lowerRoman"/>
      <w:lvlText w:val="%3."/>
      <w:lvlJc w:val="right"/>
      <w:pPr>
        <w:ind w:left="2443" w:hanging="180"/>
      </w:pPr>
    </w:lvl>
    <w:lvl w:ilvl="3" w:tplc="362C9AEE">
      <w:start w:val="1"/>
      <w:numFmt w:val="decimal"/>
      <w:lvlText w:val="%4."/>
      <w:lvlJc w:val="left"/>
      <w:pPr>
        <w:ind w:left="3163" w:hanging="360"/>
      </w:pPr>
    </w:lvl>
    <w:lvl w:ilvl="4" w:tplc="1E368794">
      <w:start w:val="1"/>
      <w:numFmt w:val="lowerLetter"/>
      <w:lvlText w:val="%5."/>
      <w:lvlJc w:val="left"/>
      <w:pPr>
        <w:ind w:left="3883" w:hanging="360"/>
      </w:pPr>
    </w:lvl>
    <w:lvl w:ilvl="5" w:tplc="AB5ED808">
      <w:start w:val="1"/>
      <w:numFmt w:val="lowerRoman"/>
      <w:lvlText w:val="%6."/>
      <w:lvlJc w:val="right"/>
      <w:pPr>
        <w:ind w:left="4603" w:hanging="180"/>
      </w:pPr>
    </w:lvl>
    <w:lvl w:ilvl="6" w:tplc="621E84AC">
      <w:start w:val="1"/>
      <w:numFmt w:val="decimal"/>
      <w:lvlText w:val="%7."/>
      <w:lvlJc w:val="left"/>
      <w:pPr>
        <w:ind w:left="5323" w:hanging="360"/>
      </w:pPr>
    </w:lvl>
    <w:lvl w:ilvl="7" w:tplc="3BE8A91A">
      <w:start w:val="1"/>
      <w:numFmt w:val="lowerLetter"/>
      <w:lvlText w:val="%8."/>
      <w:lvlJc w:val="left"/>
      <w:pPr>
        <w:ind w:left="6043" w:hanging="360"/>
      </w:pPr>
    </w:lvl>
    <w:lvl w:ilvl="8" w:tplc="CC009ACC">
      <w:start w:val="1"/>
      <w:numFmt w:val="lowerRoman"/>
      <w:lvlText w:val="%9."/>
      <w:lvlJc w:val="right"/>
      <w:pPr>
        <w:ind w:left="6763" w:hanging="180"/>
      </w:pPr>
    </w:lvl>
  </w:abstractNum>
  <w:abstractNum w:abstractNumId="14" w15:restartNumberingAfterBreak="0">
    <w:nsid w:val="4BB9A9FC"/>
    <w:multiLevelType w:val="hybridMultilevel"/>
    <w:tmpl w:val="1F72D810"/>
    <w:lvl w:ilvl="0" w:tplc="56B257AA">
      <w:start w:val="1"/>
      <w:numFmt w:val="bullet"/>
      <w:lvlText w:val=""/>
      <w:lvlJc w:val="left"/>
      <w:pPr>
        <w:ind w:left="720" w:hanging="360"/>
      </w:pPr>
      <w:rPr>
        <w:rFonts w:ascii="Symbol" w:hAnsi="Symbol" w:hint="default"/>
      </w:rPr>
    </w:lvl>
    <w:lvl w:ilvl="1" w:tplc="89C610C8">
      <w:start w:val="1"/>
      <w:numFmt w:val="bullet"/>
      <w:lvlText w:val="o"/>
      <w:lvlJc w:val="left"/>
      <w:pPr>
        <w:ind w:left="1440" w:hanging="360"/>
      </w:pPr>
      <w:rPr>
        <w:rFonts w:ascii="Courier New" w:hAnsi="Courier New" w:hint="default"/>
      </w:rPr>
    </w:lvl>
    <w:lvl w:ilvl="2" w:tplc="0BB21B3E">
      <w:start w:val="1"/>
      <w:numFmt w:val="bullet"/>
      <w:lvlText w:val=""/>
      <w:lvlJc w:val="left"/>
      <w:pPr>
        <w:ind w:left="2160" w:hanging="360"/>
      </w:pPr>
      <w:rPr>
        <w:rFonts w:ascii="Wingdings" w:hAnsi="Wingdings" w:hint="default"/>
      </w:rPr>
    </w:lvl>
    <w:lvl w:ilvl="3" w:tplc="5EB6BF0E">
      <w:start w:val="1"/>
      <w:numFmt w:val="bullet"/>
      <w:lvlText w:val=""/>
      <w:lvlJc w:val="left"/>
      <w:pPr>
        <w:ind w:left="2880" w:hanging="360"/>
      </w:pPr>
      <w:rPr>
        <w:rFonts w:ascii="Symbol" w:hAnsi="Symbol" w:hint="default"/>
      </w:rPr>
    </w:lvl>
    <w:lvl w:ilvl="4" w:tplc="FA761DA2">
      <w:start w:val="1"/>
      <w:numFmt w:val="bullet"/>
      <w:lvlText w:val="o"/>
      <w:lvlJc w:val="left"/>
      <w:pPr>
        <w:ind w:left="3600" w:hanging="360"/>
      </w:pPr>
      <w:rPr>
        <w:rFonts w:ascii="Courier New" w:hAnsi="Courier New" w:hint="default"/>
      </w:rPr>
    </w:lvl>
    <w:lvl w:ilvl="5" w:tplc="3F2852D8">
      <w:start w:val="1"/>
      <w:numFmt w:val="bullet"/>
      <w:lvlText w:val=""/>
      <w:lvlJc w:val="left"/>
      <w:pPr>
        <w:ind w:left="4320" w:hanging="360"/>
      </w:pPr>
      <w:rPr>
        <w:rFonts w:ascii="Wingdings" w:hAnsi="Wingdings" w:hint="default"/>
      </w:rPr>
    </w:lvl>
    <w:lvl w:ilvl="6" w:tplc="9B6AA506">
      <w:start w:val="1"/>
      <w:numFmt w:val="bullet"/>
      <w:lvlText w:val=""/>
      <w:lvlJc w:val="left"/>
      <w:pPr>
        <w:ind w:left="5040" w:hanging="360"/>
      </w:pPr>
      <w:rPr>
        <w:rFonts w:ascii="Symbol" w:hAnsi="Symbol" w:hint="default"/>
      </w:rPr>
    </w:lvl>
    <w:lvl w:ilvl="7" w:tplc="67C8F230">
      <w:start w:val="1"/>
      <w:numFmt w:val="bullet"/>
      <w:lvlText w:val="o"/>
      <w:lvlJc w:val="left"/>
      <w:pPr>
        <w:ind w:left="5760" w:hanging="360"/>
      </w:pPr>
      <w:rPr>
        <w:rFonts w:ascii="Courier New" w:hAnsi="Courier New" w:hint="default"/>
      </w:rPr>
    </w:lvl>
    <w:lvl w:ilvl="8" w:tplc="C04CA2FE">
      <w:start w:val="1"/>
      <w:numFmt w:val="bullet"/>
      <w:lvlText w:val=""/>
      <w:lvlJc w:val="left"/>
      <w:pPr>
        <w:ind w:left="6480" w:hanging="360"/>
      </w:pPr>
      <w:rPr>
        <w:rFonts w:ascii="Wingdings" w:hAnsi="Wingdings" w:hint="default"/>
      </w:rPr>
    </w:lvl>
  </w:abstractNum>
  <w:abstractNum w:abstractNumId="15" w15:restartNumberingAfterBreak="0">
    <w:nsid w:val="4F70AF1C"/>
    <w:multiLevelType w:val="hybridMultilevel"/>
    <w:tmpl w:val="3202CC62"/>
    <w:lvl w:ilvl="0" w:tplc="5CB62CEA">
      <w:start w:val="1"/>
      <w:numFmt w:val="bullet"/>
      <w:lvlText w:val=""/>
      <w:lvlJc w:val="left"/>
      <w:pPr>
        <w:ind w:left="720" w:hanging="360"/>
      </w:pPr>
      <w:rPr>
        <w:rFonts w:ascii="Symbol" w:hAnsi="Symbol" w:hint="default"/>
      </w:rPr>
    </w:lvl>
    <w:lvl w:ilvl="1" w:tplc="78A85002">
      <w:start w:val="1"/>
      <w:numFmt w:val="bullet"/>
      <w:lvlText w:val="o"/>
      <w:lvlJc w:val="left"/>
      <w:pPr>
        <w:ind w:left="1440" w:hanging="360"/>
      </w:pPr>
      <w:rPr>
        <w:rFonts w:ascii="Courier New" w:hAnsi="Courier New" w:hint="default"/>
      </w:rPr>
    </w:lvl>
    <w:lvl w:ilvl="2" w:tplc="F14EDECA">
      <w:start w:val="1"/>
      <w:numFmt w:val="bullet"/>
      <w:lvlText w:val=""/>
      <w:lvlJc w:val="left"/>
      <w:pPr>
        <w:ind w:left="2160" w:hanging="360"/>
      </w:pPr>
      <w:rPr>
        <w:rFonts w:ascii="Wingdings" w:hAnsi="Wingdings" w:hint="default"/>
      </w:rPr>
    </w:lvl>
    <w:lvl w:ilvl="3" w:tplc="6D2A5E28">
      <w:start w:val="1"/>
      <w:numFmt w:val="bullet"/>
      <w:lvlText w:val=""/>
      <w:lvlJc w:val="left"/>
      <w:pPr>
        <w:ind w:left="2880" w:hanging="360"/>
      </w:pPr>
      <w:rPr>
        <w:rFonts w:ascii="Symbol" w:hAnsi="Symbol" w:hint="default"/>
      </w:rPr>
    </w:lvl>
    <w:lvl w:ilvl="4" w:tplc="771E528E">
      <w:start w:val="1"/>
      <w:numFmt w:val="bullet"/>
      <w:lvlText w:val="o"/>
      <w:lvlJc w:val="left"/>
      <w:pPr>
        <w:ind w:left="3600" w:hanging="360"/>
      </w:pPr>
      <w:rPr>
        <w:rFonts w:ascii="Courier New" w:hAnsi="Courier New" w:hint="default"/>
      </w:rPr>
    </w:lvl>
    <w:lvl w:ilvl="5" w:tplc="71424D30">
      <w:start w:val="1"/>
      <w:numFmt w:val="bullet"/>
      <w:lvlText w:val=""/>
      <w:lvlJc w:val="left"/>
      <w:pPr>
        <w:ind w:left="4320" w:hanging="360"/>
      </w:pPr>
      <w:rPr>
        <w:rFonts w:ascii="Wingdings" w:hAnsi="Wingdings" w:hint="default"/>
      </w:rPr>
    </w:lvl>
    <w:lvl w:ilvl="6" w:tplc="8F4A98AA">
      <w:start w:val="1"/>
      <w:numFmt w:val="bullet"/>
      <w:lvlText w:val=""/>
      <w:lvlJc w:val="left"/>
      <w:pPr>
        <w:ind w:left="5040" w:hanging="360"/>
      </w:pPr>
      <w:rPr>
        <w:rFonts w:ascii="Symbol" w:hAnsi="Symbol" w:hint="default"/>
      </w:rPr>
    </w:lvl>
    <w:lvl w:ilvl="7" w:tplc="2BE69DEC">
      <w:start w:val="1"/>
      <w:numFmt w:val="bullet"/>
      <w:lvlText w:val="o"/>
      <w:lvlJc w:val="left"/>
      <w:pPr>
        <w:ind w:left="5760" w:hanging="360"/>
      </w:pPr>
      <w:rPr>
        <w:rFonts w:ascii="Courier New" w:hAnsi="Courier New" w:hint="default"/>
      </w:rPr>
    </w:lvl>
    <w:lvl w:ilvl="8" w:tplc="0D560E18">
      <w:start w:val="1"/>
      <w:numFmt w:val="bullet"/>
      <w:lvlText w:val=""/>
      <w:lvlJc w:val="left"/>
      <w:pPr>
        <w:ind w:left="6480" w:hanging="360"/>
      </w:pPr>
      <w:rPr>
        <w:rFonts w:ascii="Wingdings" w:hAnsi="Wingdings" w:hint="default"/>
      </w:rPr>
    </w:lvl>
  </w:abstractNum>
  <w:abstractNum w:abstractNumId="16" w15:restartNumberingAfterBreak="0">
    <w:nsid w:val="59513491"/>
    <w:multiLevelType w:val="hybridMultilevel"/>
    <w:tmpl w:val="F58CC296"/>
    <w:lvl w:ilvl="0" w:tplc="040C0003">
      <w:start w:val="1"/>
      <w:numFmt w:val="bullet"/>
      <w:lvlText w:val="o"/>
      <w:lvlJc w:val="left"/>
      <w:pPr>
        <w:ind w:left="1434" w:hanging="360"/>
      </w:pPr>
      <w:rPr>
        <w:rFonts w:ascii="Courier New" w:hAnsi="Courier New" w:cs="Courier New" w:hint="default"/>
      </w:rPr>
    </w:lvl>
    <w:lvl w:ilvl="1" w:tplc="040C0003">
      <w:start w:val="1"/>
      <w:numFmt w:val="bullet"/>
      <w:lvlText w:val="o"/>
      <w:lvlJc w:val="left"/>
      <w:pPr>
        <w:ind w:left="2154" w:hanging="360"/>
      </w:pPr>
      <w:rPr>
        <w:rFonts w:ascii="Courier New" w:hAnsi="Courier New" w:cs="Courier New" w:hint="default"/>
      </w:rPr>
    </w:lvl>
    <w:lvl w:ilvl="2" w:tplc="040C0005">
      <w:start w:val="1"/>
      <w:numFmt w:val="bullet"/>
      <w:lvlText w:val=""/>
      <w:lvlJc w:val="left"/>
      <w:pPr>
        <w:ind w:left="2874" w:hanging="360"/>
      </w:pPr>
      <w:rPr>
        <w:rFonts w:ascii="Wingdings" w:hAnsi="Wingdings" w:hint="default"/>
      </w:rPr>
    </w:lvl>
    <w:lvl w:ilvl="3" w:tplc="040C0001">
      <w:start w:val="1"/>
      <w:numFmt w:val="bullet"/>
      <w:lvlText w:val=""/>
      <w:lvlJc w:val="left"/>
      <w:pPr>
        <w:ind w:left="3594" w:hanging="360"/>
      </w:pPr>
      <w:rPr>
        <w:rFonts w:ascii="Symbol" w:hAnsi="Symbol" w:hint="default"/>
      </w:rPr>
    </w:lvl>
    <w:lvl w:ilvl="4" w:tplc="040C0003">
      <w:start w:val="1"/>
      <w:numFmt w:val="bullet"/>
      <w:lvlText w:val="o"/>
      <w:lvlJc w:val="left"/>
      <w:pPr>
        <w:ind w:left="4314" w:hanging="360"/>
      </w:pPr>
      <w:rPr>
        <w:rFonts w:ascii="Courier New" w:hAnsi="Courier New" w:cs="Courier New" w:hint="default"/>
      </w:rPr>
    </w:lvl>
    <w:lvl w:ilvl="5" w:tplc="040C0005">
      <w:start w:val="1"/>
      <w:numFmt w:val="bullet"/>
      <w:lvlText w:val=""/>
      <w:lvlJc w:val="left"/>
      <w:pPr>
        <w:ind w:left="5034" w:hanging="360"/>
      </w:pPr>
      <w:rPr>
        <w:rFonts w:ascii="Wingdings" w:hAnsi="Wingdings" w:hint="default"/>
      </w:rPr>
    </w:lvl>
    <w:lvl w:ilvl="6" w:tplc="040C0001">
      <w:start w:val="1"/>
      <w:numFmt w:val="bullet"/>
      <w:lvlText w:val=""/>
      <w:lvlJc w:val="left"/>
      <w:pPr>
        <w:ind w:left="5754" w:hanging="360"/>
      </w:pPr>
      <w:rPr>
        <w:rFonts w:ascii="Symbol" w:hAnsi="Symbol" w:hint="default"/>
      </w:rPr>
    </w:lvl>
    <w:lvl w:ilvl="7" w:tplc="040C0003">
      <w:start w:val="1"/>
      <w:numFmt w:val="bullet"/>
      <w:lvlText w:val="o"/>
      <w:lvlJc w:val="left"/>
      <w:pPr>
        <w:ind w:left="6474" w:hanging="360"/>
      </w:pPr>
      <w:rPr>
        <w:rFonts w:ascii="Courier New" w:hAnsi="Courier New" w:cs="Courier New" w:hint="default"/>
      </w:rPr>
    </w:lvl>
    <w:lvl w:ilvl="8" w:tplc="040C0005">
      <w:start w:val="1"/>
      <w:numFmt w:val="bullet"/>
      <w:lvlText w:val=""/>
      <w:lvlJc w:val="left"/>
      <w:pPr>
        <w:ind w:left="7194" w:hanging="360"/>
      </w:pPr>
      <w:rPr>
        <w:rFonts w:ascii="Wingdings" w:hAnsi="Wingdings" w:hint="default"/>
      </w:rPr>
    </w:lvl>
  </w:abstractNum>
  <w:abstractNum w:abstractNumId="17" w15:restartNumberingAfterBreak="0">
    <w:nsid w:val="77DC132C"/>
    <w:multiLevelType w:val="hybridMultilevel"/>
    <w:tmpl w:val="39C22A4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1760564614">
    <w:abstractNumId w:val="15"/>
  </w:num>
  <w:num w:numId="2" w16cid:durableId="115411517">
    <w:abstractNumId w:val="14"/>
  </w:num>
  <w:num w:numId="3" w16cid:durableId="2009863380">
    <w:abstractNumId w:val="13"/>
  </w:num>
  <w:num w:numId="4" w16cid:durableId="118884666">
    <w:abstractNumId w:val="12"/>
  </w:num>
  <w:num w:numId="5" w16cid:durableId="846217960">
    <w:abstractNumId w:val="10"/>
  </w:num>
  <w:num w:numId="6" w16cid:durableId="1027173966">
    <w:abstractNumId w:val="11"/>
  </w:num>
  <w:num w:numId="7" w16cid:durableId="379717282">
    <w:abstractNumId w:val="16"/>
  </w:num>
  <w:num w:numId="8" w16cid:durableId="586573844">
    <w:abstractNumId w:val="17"/>
  </w:num>
  <w:num w:numId="9" w16cid:durableId="1668947533">
    <w:abstractNumId w:val="8"/>
  </w:num>
  <w:num w:numId="10" w16cid:durableId="879131777">
    <w:abstractNumId w:val="3"/>
  </w:num>
  <w:num w:numId="11" w16cid:durableId="676077597">
    <w:abstractNumId w:val="2"/>
  </w:num>
  <w:num w:numId="12" w16cid:durableId="240413266">
    <w:abstractNumId w:val="1"/>
  </w:num>
  <w:num w:numId="13" w16cid:durableId="1134836731">
    <w:abstractNumId w:val="0"/>
  </w:num>
  <w:num w:numId="14" w16cid:durableId="1708990334">
    <w:abstractNumId w:val="9"/>
  </w:num>
  <w:num w:numId="15" w16cid:durableId="754322334">
    <w:abstractNumId w:val="7"/>
  </w:num>
  <w:num w:numId="16" w16cid:durableId="415908048">
    <w:abstractNumId w:val="6"/>
  </w:num>
  <w:num w:numId="17" w16cid:durableId="1891532066">
    <w:abstractNumId w:val="5"/>
  </w:num>
  <w:num w:numId="18" w16cid:durableId="187041237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F31"/>
    <w:rsid w:val="0000093E"/>
    <w:rsid w:val="000024AD"/>
    <w:rsid w:val="000056C6"/>
    <w:rsid w:val="00012EC8"/>
    <w:rsid w:val="00013CD0"/>
    <w:rsid w:val="000175B7"/>
    <w:rsid w:val="00025A1D"/>
    <w:rsid w:val="00033AB2"/>
    <w:rsid w:val="00043404"/>
    <w:rsid w:val="00044AC9"/>
    <w:rsid w:val="000471B8"/>
    <w:rsid w:val="00050D9C"/>
    <w:rsid w:val="000757BD"/>
    <w:rsid w:val="00075ECF"/>
    <w:rsid w:val="00093F11"/>
    <w:rsid w:val="000A1779"/>
    <w:rsid w:val="000C2177"/>
    <w:rsid w:val="000D1088"/>
    <w:rsid w:val="000D2384"/>
    <w:rsid w:val="000D6E9E"/>
    <w:rsid w:val="000F0F51"/>
    <w:rsid w:val="00106C3D"/>
    <w:rsid w:val="001469C5"/>
    <w:rsid w:val="001473AC"/>
    <w:rsid w:val="001610AB"/>
    <w:rsid w:val="001A3B1B"/>
    <w:rsid w:val="001B1F02"/>
    <w:rsid w:val="001B5198"/>
    <w:rsid w:val="001C1012"/>
    <w:rsid w:val="001C40FF"/>
    <w:rsid w:val="001C5438"/>
    <w:rsid w:val="001D0CD7"/>
    <w:rsid w:val="001D2C82"/>
    <w:rsid w:val="001D5AC9"/>
    <w:rsid w:val="001D7916"/>
    <w:rsid w:val="001F0B29"/>
    <w:rsid w:val="00202E28"/>
    <w:rsid w:val="00214520"/>
    <w:rsid w:val="00215B35"/>
    <w:rsid w:val="00223730"/>
    <w:rsid w:val="00227F28"/>
    <w:rsid w:val="00242159"/>
    <w:rsid w:val="0026064A"/>
    <w:rsid w:val="00263E9D"/>
    <w:rsid w:val="00274A0C"/>
    <w:rsid w:val="00276882"/>
    <w:rsid w:val="002A6558"/>
    <w:rsid w:val="002C2C80"/>
    <w:rsid w:val="002C6B61"/>
    <w:rsid w:val="002D3253"/>
    <w:rsid w:val="002D444A"/>
    <w:rsid w:val="002D5A00"/>
    <w:rsid w:val="002E441B"/>
    <w:rsid w:val="00314388"/>
    <w:rsid w:val="003203B3"/>
    <w:rsid w:val="003315CF"/>
    <w:rsid w:val="00342ACC"/>
    <w:rsid w:val="0034761A"/>
    <w:rsid w:val="00357615"/>
    <w:rsid w:val="00360C15"/>
    <w:rsid w:val="00361BA0"/>
    <w:rsid w:val="00367B35"/>
    <w:rsid w:val="00391573"/>
    <w:rsid w:val="00392FEC"/>
    <w:rsid w:val="0039435E"/>
    <w:rsid w:val="003961D7"/>
    <w:rsid w:val="003A4540"/>
    <w:rsid w:val="003B54BC"/>
    <w:rsid w:val="003C27DE"/>
    <w:rsid w:val="003D1611"/>
    <w:rsid w:val="003D2E42"/>
    <w:rsid w:val="003D2FFD"/>
    <w:rsid w:val="003D3451"/>
    <w:rsid w:val="003D604A"/>
    <w:rsid w:val="003E705F"/>
    <w:rsid w:val="00401E0D"/>
    <w:rsid w:val="0040719B"/>
    <w:rsid w:val="004130E2"/>
    <w:rsid w:val="00415BAA"/>
    <w:rsid w:val="004305DC"/>
    <w:rsid w:val="00432116"/>
    <w:rsid w:val="00447C46"/>
    <w:rsid w:val="0046726A"/>
    <w:rsid w:val="00470630"/>
    <w:rsid w:val="00490FF3"/>
    <w:rsid w:val="00493EE7"/>
    <w:rsid w:val="004A5984"/>
    <w:rsid w:val="004B75A2"/>
    <w:rsid w:val="004D49D7"/>
    <w:rsid w:val="004E6A70"/>
    <w:rsid w:val="004E6B90"/>
    <w:rsid w:val="004F0F77"/>
    <w:rsid w:val="004F4640"/>
    <w:rsid w:val="0050275D"/>
    <w:rsid w:val="00504A5A"/>
    <w:rsid w:val="00505776"/>
    <w:rsid w:val="00507106"/>
    <w:rsid w:val="005221FB"/>
    <w:rsid w:val="00525FD5"/>
    <w:rsid w:val="00526D68"/>
    <w:rsid w:val="00540BE2"/>
    <w:rsid w:val="00552419"/>
    <w:rsid w:val="00580783"/>
    <w:rsid w:val="00583CB3"/>
    <w:rsid w:val="0058776A"/>
    <w:rsid w:val="00591A30"/>
    <w:rsid w:val="005A6238"/>
    <w:rsid w:val="005B55DA"/>
    <w:rsid w:val="005C3EA5"/>
    <w:rsid w:val="005C7099"/>
    <w:rsid w:val="005D5411"/>
    <w:rsid w:val="005D5DB5"/>
    <w:rsid w:val="005E4BF2"/>
    <w:rsid w:val="005F174E"/>
    <w:rsid w:val="005F28B9"/>
    <w:rsid w:val="00624667"/>
    <w:rsid w:val="00652850"/>
    <w:rsid w:val="00655500"/>
    <w:rsid w:val="00656520"/>
    <w:rsid w:val="00675D94"/>
    <w:rsid w:val="00695325"/>
    <w:rsid w:val="00696C49"/>
    <w:rsid w:val="006A1920"/>
    <w:rsid w:val="006B4E6D"/>
    <w:rsid w:val="006D45B4"/>
    <w:rsid w:val="006D7441"/>
    <w:rsid w:val="0073308B"/>
    <w:rsid w:val="0073612B"/>
    <w:rsid w:val="00750165"/>
    <w:rsid w:val="0077124D"/>
    <w:rsid w:val="00780200"/>
    <w:rsid w:val="0078021F"/>
    <w:rsid w:val="0078278C"/>
    <w:rsid w:val="00782EA4"/>
    <w:rsid w:val="00783E26"/>
    <w:rsid w:val="007A0498"/>
    <w:rsid w:val="007A7009"/>
    <w:rsid w:val="007B6E4C"/>
    <w:rsid w:val="007C5FBA"/>
    <w:rsid w:val="007C6CC1"/>
    <w:rsid w:val="007C6EC9"/>
    <w:rsid w:val="007D1349"/>
    <w:rsid w:val="007E6DFE"/>
    <w:rsid w:val="00817885"/>
    <w:rsid w:val="00825549"/>
    <w:rsid w:val="008472D1"/>
    <w:rsid w:val="008665B0"/>
    <w:rsid w:val="00877009"/>
    <w:rsid w:val="00884BCD"/>
    <w:rsid w:val="00892246"/>
    <w:rsid w:val="0089237A"/>
    <w:rsid w:val="00895B2D"/>
    <w:rsid w:val="008A1D1A"/>
    <w:rsid w:val="008A79F4"/>
    <w:rsid w:val="008B0F39"/>
    <w:rsid w:val="008B44AF"/>
    <w:rsid w:val="008C758B"/>
    <w:rsid w:val="008D24EE"/>
    <w:rsid w:val="008D2CA2"/>
    <w:rsid w:val="008D44E9"/>
    <w:rsid w:val="008F47CD"/>
    <w:rsid w:val="00910ECC"/>
    <w:rsid w:val="00916B67"/>
    <w:rsid w:val="00917838"/>
    <w:rsid w:val="00920493"/>
    <w:rsid w:val="00931AAB"/>
    <w:rsid w:val="00931F31"/>
    <w:rsid w:val="009339C5"/>
    <w:rsid w:val="00940F19"/>
    <w:rsid w:val="00944450"/>
    <w:rsid w:val="00956601"/>
    <w:rsid w:val="00967C82"/>
    <w:rsid w:val="0097003F"/>
    <w:rsid w:val="009758F1"/>
    <w:rsid w:val="0098652D"/>
    <w:rsid w:val="0099412B"/>
    <w:rsid w:val="009A618E"/>
    <w:rsid w:val="009A7FB8"/>
    <w:rsid w:val="009D59A2"/>
    <w:rsid w:val="009D6263"/>
    <w:rsid w:val="009E16F0"/>
    <w:rsid w:val="009E55DE"/>
    <w:rsid w:val="009F7584"/>
    <w:rsid w:val="009F79D1"/>
    <w:rsid w:val="00A05BC5"/>
    <w:rsid w:val="00A07F8D"/>
    <w:rsid w:val="00A20075"/>
    <w:rsid w:val="00A25A74"/>
    <w:rsid w:val="00A47A0B"/>
    <w:rsid w:val="00A509CE"/>
    <w:rsid w:val="00A63341"/>
    <w:rsid w:val="00A63538"/>
    <w:rsid w:val="00A71A51"/>
    <w:rsid w:val="00A76E63"/>
    <w:rsid w:val="00A82B99"/>
    <w:rsid w:val="00A85F0F"/>
    <w:rsid w:val="00A9425A"/>
    <w:rsid w:val="00A96ECC"/>
    <w:rsid w:val="00AA13F8"/>
    <w:rsid w:val="00AA639E"/>
    <w:rsid w:val="00AB002A"/>
    <w:rsid w:val="00AC2C9F"/>
    <w:rsid w:val="00AC6A06"/>
    <w:rsid w:val="00AF3B4D"/>
    <w:rsid w:val="00AF70AA"/>
    <w:rsid w:val="00B00D28"/>
    <w:rsid w:val="00B110F6"/>
    <w:rsid w:val="00B117C1"/>
    <w:rsid w:val="00B24A7E"/>
    <w:rsid w:val="00B37E77"/>
    <w:rsid w:val="00B451BD"/>
    <w:rsid w:val="00B53206"/>
    <w:rsid w:val="00B65AD4"/>
    <w:rsid w:val="00B844F4"/>
    <w:rsid w:val="00B87A50"/>
    <w:rsid w:val="00B94E55"/>
    <w:rsid w:val="00BA16BD"/>
    <w:rsid w:val="00BA22BF"/>
    <w:rsid w:val="00BA2793"/>
    <w:rsid w:val="00BA5823"/>
    <w:rsid w:val="00BB1112"/>
    <w:rsid w:val="00BB5B6C"/>
    <w:rsid w:val="00BB6156"/>
    <w:rsid w:val="00BC2E5C"/>
    <w:rsid w:val="00BC442F"/>
    <w:rsid w:val="00BE5B82"/>
    <w:rsid w:val="00BE606D"/>
    <w:rsid w:val="00C02F39"/>
    <w:rsid w:val="00C03D8C"/>
    <w:rsid w:val="00C045AD"/>
    <w:rsid w:val="00C21303"/>
    <w:rsid w:val="00C32F61"/>
    <w:rsid w:val="00C43859"/>
    <w:rsid w:val="00C52494"/>
    <w:rsid w:val="00C87A9E"/>
    <w:rsid w:val="00C936DA"/>
    <w:rsid w:val="00CA0840"/>
    <w:rsid w:val="00CA09A5"/>
    <w:rsid w:val="00CA32A4"/>
    <w:rsid w:val="00CC3B80"/>
    <w:rsid w:val="00CC785F"/>
    <w:rsid w:val="00CE0594"/>
    <w:rsid w:val="00CF0772"/>
    <w:rsid w:val="00D04B27"/>
    <w:rsid w:val="00D25C20"/>
    <w:rsid w:val="00D31C8D"/>
    <w:rsid w:val="00D368F9"/>
    <w:rsid w:val="00D440A3"/>
    <w:rsid w:val="00D61A24"/>
    <w:rsid w:val="00D67587"/>
    <w:rsid w:val="00D679DA"/>
    <w:rsid w:val="00D70E43"/>
    <w:rsid w:val="00D812D7"/>
    <w:rsid w:val="00D97BDB"/>
    <w:rsid w:val="00D9860D"/>
    <w:rsid w:val="00DC4BBF"/>
    <w:rsid w:val="00DC660D"/>
    <w:rsid w:val="00DE0AF4"/>
    <w:rsid w:val="00DE1749"/>
    <w:rsid w:val="00DF0EAF"/>
    <w:rsid w:val="00E21CF2"/>
    <w:rsid w:val="00E25663"/>
    <w:rsid w:val="00E33EB5"/>
    <w:rsid w:val="00E51CD9"/>
    <w:rsid w:val="00E52008"/>
    <w:rsid w:val="00E61F81"/>
    <w:rsid w:val="00E803FB"/>
    <w:rsid w:val="00E828FE"/>
    <w:rsid w:val="00EA4097"/>
    <w:rsid w:val="00EB35DD"/>
    <w:rsid w:val="00EB3F07"/>
    <w:rsid w:val="00EC729A"/>
    <w:rsid w:val="00ED2F0C"/>
    <w:rsid w:val="00ED3C6B"/>
    <w:rsid w:val="00EE013B"/>
    <w:rsid w:val="00F105E3"/>
    <w:rsid w:val="00F27F0A"/>
    <w:rsid w:val="00F34E42"/>
    <w:rsid w:val="00F44F45"/>
    <w:rsid w:val="00F47F57"/>
    <w:rsid w:val="00F53BFE"/>
    <w:rsid w:val="00F558B7"/>
    <w:rsid w:val="00F70C73"/>
    <w:rsid w:val="00F73877"/>
    <w:rsid w:val="00F758FB"/>
    <w:rsid w:val="00F93332"/>
    <w:rsid w:val="00F97AF6"/>
    <w:rsid w:val="00FB01DA"/>
    <w:rsid w:val="00FC0640"/>
    <w:rsid w:val="00FC74A2"/>
    <w:rsid w:val="00FF2ADE"/>
    <w:rsid w:val="00FF427C"/>
    <w:rsid w:val="00FF7C2C"/>
    <w:rsid w:val="010CA31A"/>
    <w:rsid w:val="0149ECA3"/>
    <w:rsid w:val="01A88412"/>
    <w:rsid w:val="0442545F"/>
    <w:rsid w:val="0482A224"/>
    <w:rsid w:val="092B6F45"/>
    <w:rsid w:val="0A64A1E5"/>
    <w:rsid w:val="0B49CF4A"/>
    <w:rsid w:val="0EBEA21C"/>
    <w:rsid w:val="0EEA6E65"/>
    <w:rsid w:val="0EFAA084"/>
    <w:rsid w:val="109ABE80"/>
    <w:rsid w:val="14804DCE"/>
    <w:rsid w:val="1482E8E3"/>
    <w:rsid w:val="15AC67FA"/>
    <w:rsid w:val="15B220D6"/>
    <w:rsid w:val="1A15B88B"/>
    <w:rsid w:val="1AA22C03"/>
    <w:rsid w:val="1AAB4722"/>
    <w:rsid w:val="1ADDFDC3"/>
    <w:rsid w:val="1B02F6B1"/>
    <w:rsid w:val="1DD4449E"/>
    <w:rsid w:val="1E18A9E5"/>
    <w:rsid w:val="1EBF4147"/>
    <w:rsid w:val="22995C8A"/>
    <w:rsid w:val="22B2E87B"/>
    <w:rsid w:val="251D6730"/>
    <w:rsid w:val="25BACACB"/>
    <w:rsid w:val="276D815D"/>
    <w:rsid w:val="27D92A7B"/>
    <w:rsid w:val="2899DC77"/>
    <w:rsid w:val="29FE381C"/>
    <w:rsid w:val="2D3AC81E"/>
    <w:rsid w:val="2DEF685D"/>
    <w:rsid w:val="2E88279E"/>
    <w:rsid w:val="2EE76B79"/>
    <w:rsid w:val="2F01E96C"/>
    <w:rsid w:val="30B0FC87"/>
    <w:rsid w:val="32F157B3"/>
    <w:rsid w:val="34975C39"/>
    <w:rsid w:val="34BC5178"/>
    <w:rsid w:val="35432147"/>
    <w:rsid w:val="3557D423"/>
    <w:rsid w:val="35CBB7BB"/>
    <w:rsid w:val="366736C9"/>
    <w:rsid w:val="37E61626"/>
    <w:rsid w:val="38206BFD"/>
    <w:rsid w:val="3A046FB3"/>
    <w:rsid w:val="3D408D4B"/>
    <w:rsid w:val="3D670E99"/>
    <w:rsid w:val="3E1BAE25"/>
    <w:rsid w:val="3E55BDF7"/>
    <w:rsid w:val="3FD8AD4C"/>
    <w:rsid w:val="40F42317"/>
    <w:rsid w:val="42D02C34"/>
    <w:rsid w:val="44348995"/>
    <w:rsid w:val="44BD634B"/>
    <w:rsid w:val="48F163B6"/>
    <w:rsid w:val="4C9B025B"/>
    <w:rsid w:val="4CF7EBC1"/>
    <w:rsid w:val="4D0A07CF"/>
    <w:rsid w:val="4E25D5D1"/>
    <w:rsid w:val="4E981A9A"/>
    <w:rsid w:val="4FC74318"/>
    <w:rsid w:val="502F53B8"/>
    <w:rsid w:val="50472A1D"/>
    <w:rsid w:val="52992FFD"/>
    <w:rsid w:val="530B4815"/>
    <w:rsid w:val="5351CF8E"/>
    <w:rsid w:val="55831C75"/>
    <w:rsid w:val="5B917D6A"/>
    <w:rsid w:val="5BBDFCB0"/>
    <w:rsid w:val="5BD4A89D"/>
    <w:rsid w:val="5C035FCB"/>
    <w:rsid w:val="5C71FC91"/>
    <w:rsid w:val="5D7A5D12"/>
    <w:rsid w:val="5D9110A0"/>
    <w:rsid w:val="60ADB28E"/>
    <w:rsid w:val="61F9178C"/>
    <w:rsid w:val="620C7BE2"/>
    <w:rsid w:val="625537D9"/>
    <w:rsid w:val="646288AC"/>
    <w:rsid w:val="64A7476A"/>
    <w:rsid w:val="65D17975"/>
    <w:rsid w:val="66A6D889"/>
    <w:rsid w:val="6A48786B"/>
    <w:rsid w:val="6B2FE02B"/>
    <w:rsid w:val="6D84A871"/>
    <w:rsid w:val="6DAC95C4"/>
    <w:rsid w:val="6E3C6ED6"/>
    <w:rsid w:val="6E53061D"/>
    <w:rsid w:val="6F40C751"/>
    <w:rsid w:val="716D7F37"/>
    <w:rsid w:val="71751322"/>
    <w:rsid w:val="71857A18"/>
    <w:rsid w:val="71E22BBE"/>
    <w:rsid w:val="7890E4EE"/>
    <w:rsid w:val="798C2575"/>
    <w:rsid w:val="7A6E7414"/>
    <w:rsid w:val="7C13210C"/>
    <w:rsid w:val="7D96CE7B"/>
    <w:rsid w:val="7EB229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1961C6"/>
  <w15:chartTrackingRefBased/>
  <w15:docId w15:val="{1E5F7BC0-09CC-48D6-82B2-22F691791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7587"/>
    <w:rPr>
      <w:rFonts w:ascii="Be Vietnam Pro" w:hAnsi="Be Vietnam Pro"/>
      <w:color w:val="001B3D"/>
      <w:sz w:val="20"/>
    </w:rPr>
  </w:style>
  <w:style w:type="paragraph" w:styleId="Heading1">
    <w:name w:val="heading 1"/>
    <w:basedOn w:val="Normal"/>
    <w:next w:val="Normal"/>
    <w:link w:val="Heading1Char"/>
    <w:autoRedefine/>
    <w:uiPriority w:val="9"/>
    <w:qFormat/>
    <w:rsid w:val="00C02F39"/>
    <w:pPr>
      <w:keepNext/>
      <w:keepLines/>
      <w:spacing w:before="120" w:after="480"/>
      <w:jc w:val="center"/>
      <w:outlineLvl w:val="0"/>
    </w:pPr>
    <w:rPr>
      <w:rFonts w:eastAsiaTheme="majorEastAsia" w:cstheme="majorBidi"/>
      <w:b/>
      <w:color w:val="D7A900"/>
      <w:sz w:val="60"/>
      <w:szCs w:val="40"/>
    </w:rPr>
  </w:style>
  <w:style w:type="paragraph" w:styleId="Heading2">
    <w:name w:val="heading 2"/>
    <w:basedOn w:val="Normal"/>
    <w:next w:val="Normal"/>
    <w:link w:val="Heading2Char"/>
    <w:uiPriority w:val="9"/>
    <w:unhideWhenUsed/>
    <w:qFormat/>
    <w:rsid w:val="00432116"/>
    <w:pPr>
      <w:keepNext/>
      <w:keepLines/>
      <w:spacing w:before="480" w:after="240"/>
      <w:outlineLvl w:val="1"/>
    </w:pPr>
    <w:rPr>
      <w:rFonts w:eastAsiaTheme="majorEastAsia" w:cstheme="majorBidi"/>
      <w:b/>
      <w:color w:val="00538B"/>
      <w:sz w:val="32"/>
      <w:szCs w:val="32"/>
    </w:rPr>
  </w:style>
  <w:style w:type="paragraph" w:styleId="Heading3">
    <w:name w:val="heading 3"/>
    <w:basedOn w:val="Normal"/>
    <w:next w:val="Normal"/>
    <w:link w:val="Heading3Char"/>
    <w:uiPriority w:val="9"/>
    <w:semiHidden/>
    <w:unhideWhenUsed/>
    <w:qFormat/>
    <w:rsid w:val="00931F31"/>
    <w:pPr>
      <w:keepNext/>
      <w:keepLines/>
      <w:spacing w:before="160" w:after="80"/>
      <w:outlineLvl w:val="2"/>
    </w:pPr>
    <w:rPr>
      <w:rFonts w:eastAsiaTheme="majorEastAsia" w:cstheme="majorBidi"/>
      <w:color w:val="A17E00" w:themeColor="accent1" w:themeShade="BF"/>
      <w:sz w:val="28"/>
      <w:szCs w:val="28"/>
    </w:rPr>
  </w:style>
  <w:style w:type="paragraph" w:styleId="Heading4">
    <w:name w:val="heading 4"/>
    <w:basedOn w:val="Normal"/>
    <w:next w:val="Normal"/>
    <w:link w:val="Heading4Char"/>
    <w:uiPriority w:val="9"/>
    <w:semiHidden/>
    <w:unhideWhenUsed/>
    <w:qFormat/>
    <w:rsid w:val="00931F31"/>
    <w:pPr>
      <w:keepNext/>
      <w:keepLines/>
      <w:spacing w:before="80" w:after="40"/>
      <w:outlineLvl w:val="3"/>
    </w:pPr>
    <w:rPr>
      <w:rFonts w:eastAsiaTheme="majorEastAsia" w:cstheme="majorBidi"/>
      <w:i/>
      <w:iCs/>
      <w:color w:val="A17E00" w:themeColor="accent1" w:themeShade="BF"/>
    </w:rPr>
  </w:style>
  <w:style w:type="paragraph" w:styleId="Heading5">
    <w:name w:val="heading 5"/>
    <w:basedOn w:val="Normal"/>
    <w:next w:val="Normal"/>
    <w:link w:val="Heading5Char"/>
    <w:uiPriority w:val="9"/>
    <w:semiHidden/>
    <w:unhideWhenUsed/>
    <w:qFormat/>
    <w:rsid w:val="00931F31"/>
    <w:pPr>
      <w:keepNext/>
      <w:keepLines/>
      <w:spacing w:before="80" w:after="40"/>
      <w:outlineLvl w:val="4"/>
    </w:pPr>
    <w:rPr>
      <w:rFonts w:eastAsiaTheme="majorEastAsia" w:cstheme="majorBidi"/>
      <w:color w:val="A17E00" w:themeColor="accent1" w:themeShade="BF"/>
    </w:rPr>
  </w:style>
  <w:style w:type="paragraph" w:styleId="Heading6">
    <w:name w:val="heading 6"/>
    <w:basedOn w:val="Normal"/>
    <w:next w:val="Normal"/>
    <w:link w:val="Heading6Char"/>
    <w:uiPriority w:val="9"/>
    <w:semiHidden/>
    <w:unhideWhenUsed/>
    <w:qFormat/>
    <w:rsid w:val="00931F31"/>
    <w:pPr>
      <w:keepNext/>
      <w:keepLines/>
      <w:spacing w:before="40" w:after="0"/>
      <w:outlineLvl w:val="5"/>
    </w:pPr>
    <w:rPr>
      <w:rFonts w:eastAsiaTheme="majorEastAsia" w:cstheme="majorBidi"/>
      <w:i/>
      <w:iCs/>
      <w:color w:val="005FD9" w:themeColor="text1" w:themeTint="A6"/>
    </w:rPr>
  </w:style>
  <w:style w:type="paragraph" w:styleId="Heading7">
    <w:name w:val="heading 7"/>
    <w:basedOn w:val="Normal"/>
    <w:next w:val="Normal"/>
    <w:link w:val="Heading7Char"/>
    <w:uiPriority w:val="9"/>
    <w:semiHidden/>
    <w:unhideWhenUsed/>
    <w:qFormat/>
    <w:rsid w:val="00931F31"/>
    <w:pPr>
      <w:keepNext/>
      <w:keepLines/>
      <w:spacing w:before="40" w:after="0"/>
      <w:outlineLvl w:val="6"/>
    </w:pPr>
    <w:rPr>
      <w:rFonts w:eastAsiaTheme="majorEastAsia" w:cstheme="majorBidi"/>
      <w:color w:val="005FD9" w:themeColor="text1" w:themeTint="A6"/>
    </w:rPr>
  </w:style>
  <w:style w:type="paragraph" w:styleId="Heading8">
    <w:name w:val="heading 8"/>
    <w:basedOn w:val="Normal"/>
    <w:next w:val="Normal"/>
    <w:link w:val="Heading8Char"/>
    <w:uiPriority w:val="9"/>
    <w:semiHidden/>
    <w:unhideWhenUsed/>
    <w:qFormat/>
    <w:rsid w:val="00931F31"/>
    <w:pPr>
      <w:keepNext/>
      <w:keepLines/>
      <w:spacing w:after="0"/>
      <w:outlineLvl w:val="7"/>
    </w:pPr>
    <w:rPr>
      <w:rFonts w:eastAsiaTheme="majorEastAsia" w:cstheme="majorBidi"/>
      <w:i/>
      <w:iCs/>
      <w:color w:val="003881" w:themeColor="text1" w:themeTint="D8"/>
    </w:rPr>
  </w:style>
  <w:style w:type="paragraph" w:styleId="Heading9">
    <w:name w:val="heading 9"/>
    <w:basedOn w:val="Normal"/>
    <w:next w:val="Normal"/>
    <w:link w:val="Heading9Char"/>
    <w:uiPriority w:val="9"/>
    <w:semiHidden/>
    <w:unhideWhenUsed/>
    <w:qFormat/>
    <w:rsid w:val="00931F31"/>
    <w:pPr>
      <w:keepNext/>
      <w:keepLines/>
      <w:spacing w:after="0"/>
      <w:outlineLvl w:val="8"/>
    </w:pPr>
    <w:rPr>
      <w:rFonts w:eastAsiaTheme="majorEastAsia" w:cstheme="majorBidi"/>
      <w:color w:val="003881"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2F39"/>
    <w:rPr>
      <w:rFonts w:ascii="Be Vietnam Pro" w:eastAsiaTheme="majorEastAsia" w:hAnsi="Be Vietnam Pro" w:cstheme="majorBidi"/>
      <w:b/>
      <w:color w:val="D7A900"/>
      <w:sz w:val="60"/>
      <w:szCs w:val="40"/>
    </w:rPr>
  </w:style>
  <w:style w:type="character" w:customStyle="1" w:styleId="Heading2Char">
    <w:name w:val="Heading 2 Char"/>
    <w:basedOn w:val="DefaultParagraphFont"/>
    <w:link w:val="Heading2"/>
    <w:uiPriority w:val="9"/>
    <w:rsid w:val="00432116"/>
    <w:rPr>
      <w:rFonts w:ascii="Be Vietnam Pro" w:eastAsiaTheme="majorEastAsia" w:hAnsi="Be Vietnam Pro" w:cstheme="majorBidi"/>
      <w:b/>
      <w:color w:val="00538B"/>
      <w:sz w:val="32"/>
      <w:szCs w:val="32"/>
    </w:rPr>
  </w:style>
  <w:style w:type="character" w:customStyle="1" w:styleId="Heading3Char">
    <w:name w:val="Heading 3 Char"/>
    <w:basedOn w:val="DefaultParagraphFont"/>
    <w:link w:val="Heading3"/>
    <w:uiPriority w:val="9"/>
    <w:semiHidden/>
    <w:rsid w:val="00931F31"/>
    <w:rPr>
      <w:rFonts w:eastAsiaTheme="majorEastAsia" w:cstheme="majorBidi"/>
      <w:color w:val="A17E00" w:themeColor="accent1" w:themeShade="BF"/>
      <w:sz w:val="28"/>
      <w:szCs w:val="28"/>
    </w:rPr>
  </w:style>
  <w:style w:type="character" w:customStyle="1" w:styleId="Heading4Char">
    <w:name w:val="Heading 4 Char"/>
    <w:basedOn w:val="DefaultParagraphFont"/>
    <w:link w:val="Heading4"/>
    <w:uiPriority w:val="9"/>
    <w:semiHidden/>
    <w:rsid w:val="00931F31"/>
    <w:rPr>
      <w:rFonts w:eastAsiaTheme="majorEastAsia" w:cstheme="majorBidi"/>
      <w:i/>
      <w:iCs/>
      <w:color w:val="A17E00" w:themeColor="accent1" w:themeShade="BF"/>
    </w:rPr>
  </w:style>
  <w:style w:type="character" w:customStyle="1" w:styleId="Heading5Char">
    <w:name w:val="Heading 5 Char"/>
    <w:basedOn w:val="DefaultParagraphFont"/>
    <w:link w:val="Heading5"/>
    <w:uiPriority w:val="9"/>
    <w:semiHidden/>
    <w:rsid w:val="00931F31"/>
    <w:rPr>
      <w:rFonts w:eastAsiaTheme="majorEastAsia" w:cstheme="majorBidi"/>
      <w:color w:val="A17E00" w:themeColor="accent1" w:themeShade="BF"/>
    </w:rPr>
  </w:style>
  <w:style w:type="character" w:customStyle="1" w:styleId="Heading6Char">
    <w:name w:val="Heading 6 Char"/>
    <w:basedOn w:val="DefaultParagraphFont"/>
    <w:link w:val="Heading6"/>
    <w:uiPriority w:val="9"/>
    <w:semiHidden/>
    <w:rsid w:val="00931F31"/>
    <w:rPr>
      <w:rFonts w:eastAsiaTheme="majorEastAsia" w:cstheme="majorBidi"/>
      <w:i/>
      <w:iCs/>
      <w:color w:val="005FD9" w:themeColor="text1" w:themeTint="A6"/>
    </w:rPr>
  </w:style>
  <w:style w:type="character" w:customStyle="1" w:styleId="Heading7Char">
    <w:name w:val="Heading 7 Char"/>
    <w:basedOn w:val="DefaultParagraphFont"/>
    <w:link w:val="Heading7"/>
    <w:uiPriority w:val="9"/>
    <w:semiHidden/>
    <w:rsid w:val="00931F31"/>
    <w:rPr>
      <w:rFonts w:eastAsiaTheme="majorEastAsia" w:cstheme="majorBidi"/>
      <w:color w:val="005FD9" w:themeColor="text1" w:themeTint="A6"/>
    </w:rPr>
  </w:style>
  <w:style w:type="character" w:customStyle="1" w:styleId="Heading8Char">
    <w:name w:val="Heading 8 Char"/>
    <w:basedOn w:val="DefaultParagraphFont"/>
    <w:link w:val="Heading8"/>
    <w:uiPriority w:val="9"/>
    <w:semiHidden/>
    <w:rsid w:val="00931F31"/>
    <w:rPr>
      <w:rFonts w:eastAsiaTheme="majorEastAsia" w:cstheme="majorBidi"/>
      <w:i/>
      <w:iCs/>
      <w:color w:val="003881" w:themeColor="text1" w:themeTint="D8"/>
    </w:rPr>
  </w:style>
  <w:style w:type="character" w:customStyle="1" w:styleId="Heading9Char">
    <w:name w:val="Heading 9 Char"/>
    <w:basedOn w:val="DefaultParagraphFont"/>
    <w:link w:val="Heading9"/>
    <w:uiPriority w:val="9"/>
    <w:semiHidden/>
    <w:rsid w:val="00931F31"/>
    <w:rPr>
      <w:rFonts w:eastAsiaTheme="majorEastAsia" w:cstheme="majorBidi"/>
      <w:color w:val="003881" w:themeColor="text1" w:themeTint="D8"/>
    </w:rPr>
  </w:style>
  <w:style w:type="paragraph" w:styleId="Title">
    <w:name w:val="Title"/>
    <w:basedOn w:val="Normal"/>
    <w:next w:val="Normal"/>
    <w:link w:val="TitleChar"/>
    <w:uiPriority w:val="10"/>
    <w:qFormat/>
    <w:rsid w:val="00931F3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31F3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31F31"/>
    <w:pPr>
      <w:numPr>
        <w:ilvl w:val="1"/>
      </w:numPr>
    </w:pPr>
    <w:rPr>
      <w:rFonts w:eastAsiaTheme="majorEastAsia" w:cstheme="majorBidi"/>
      <w:color w:val="005FD9" w:themeColor="text1" w:themeTint="A6"/>
      <w:spacing w:val="15"/>
      <w:sz w:val="28"/>
      <w:szCs w:val="28"/>
    </w:rPr>
  </w:style>
  <w:style w:type="character" w:customStyle="1" w:styleId="SubtitleChar">
    <w:name w:val="Subtitle Char"/>
    <w:basedOn w:val="DefaultParagraphFont"/>
    <w:link w:val="Subtitle"/>
    <w:uiPriority w:val="11"/>
    <w:rsid w:val="00931F31"/>
    <w:rPr>
      <w:rFonts w:eastAsiaTheme="majorEastAsia" w:cstheme="majorBidi"/>
      <w:color w:val="005FD9" w:themeColor="text1" w:themeTint="A6"/>
      <w:spacing w:val="15"/>
      <w:sz w:val="28"/>
      <w:szCs w:val="28"/>
    </w:rPr>
  </w:style>
  <w:style w:type="paragraph" w:styleId="Quote">
    <w:name w:val="Quote"/>
    <w:basedOn w:val="Normal"/>
    <w:next w:val="Normal"/>
    <w:link w:val="QuoteChar"/>
    <w:uiPriority w:val="29"/>
    <w:qFormat/>
    <w:rsid w:val="00931F31"/>
    <w:pPr>
      <w:spacing w:before="160"/>
      <w:jc w:val="center"/>
    </w:pPr>
    <w:rPr>
      <w:i/>
      <w:iCs/>
      <w:color w:val="004CAD" w:themeColor="text1" w:themeTint="BF"/>
    </w:rPr>
  </w:style>
  <w:style w:type="character" w:customStyle="1" w:styleId="QuoteChar">
    <w:name w:val="Quote Char"/>
    <w:basedOn w:val="DefaultParagraphFont"/>
    <w:link w:val="Quote"/>
    <w:uiPriority w:val="29"/>
    <w:rsid w:val="00931F31"/>
    <w:rPr>
      <w:i/>
      <w:iCs/>
      <w:color w:val="004CAD" w:themeColor="text1" w:themeTint="BF"/>
    </w:rPr>
  </w:style>
  <w:style w:type="paragraph" w:styleId="ListParagraph">
    <w:name w:val="List Paragraph"/>
    <w:basedOn w:val="Normal"/>
    <w:uiPriority w:val="34"/>
    <w:qFormat/>
    <w:rsid w:val="009A618E"/>
    <w:pPr>
      <w:numPr>
        <w:numId w:val="5"/>
      </w:numPr>
      <w:spacing w:before="240" w:after="120" w:line="276" w:lineRule="auto"/>
      <w:ind w:left="643"/>
      <w:contextualSpacing/>
    </w:pPr>
  </w:style>
  <w:style w:type="character" w:styleId="IntenseEmphasis">
    <w:name w:val="Intense Emphasis"/>
    <w:basedOn w:val="DefaultParagraphFont"/>
    <w:uiPriority w:val="21"/>
    <w:qFormat/>
    <w:rsid w:val="00931F31"/>
    <w:rPr>
      <w:i/>
      <w:iCs/>
      <w:color w:val="A17E00" w:themeColor="accent1" w:themeShade="BF"/>
    </w:rPr>
  </w:style>
  <w:style w:type="paragraph" w:styleId="IntenseQuote">
    <w:name w:val="Intense Quote"/>
    <w:basedOn w:val="Normal"/>
    <w:next w:val="Normal"/>
    <w:link w:val="IntenseQuoteChar"/>
    <w:uiPriority w:val="30"/>
    <w:qFormat/>
    <w:rsid w:val="00931F31"/>
    <w:pPr>
      <w:pBdr>
        <w:top w:val="single" w:sz="4" w:space="10" w:color="A17E00" w:themeColor="accent1" w:themeShade="BF"/>
        <w:bottom w:val="single" w:sz="4" w:space="10" w:color="A17E00" w:themeColor="accent1" w:themeShade="BF"/>
      </w:pBdr>
      <w:spacing w:before="360" w:after="360"/>
      <w:ind w:left="864" w:right="864"/>
      <w:jc w:val="center"/>
    </w:pPr>
    <w:rPr>
      <w:i/>
      <w:iCs/>
      <w:color w:val="A17E00" w:themeColor="accent1" w:themeShade="BF"/>
    </w:rPr>
  </w:style>
  <w:style w:type="character" w:customStyle="1" w:styleId="IntenseQuoteChar">
    <w:name w:val="Intense Quote Char"/>
    <w:basedOn w:val="DefaultParagraphFont"/>
    <w:link w:val="IntenseQuote"/>
    <w:uiPriority w:val="30"/>
    <w:rsid w:val="00931F31"/>
    <w:rPr>
      <w:i/>
      <w:iCs/>
      <w:color w:val="A17E00" w:themeColor="accent1" w:themeShade="BF"/>
    </w:rPr>
  </w:style>
  <w:style w:type="character" w:styleId="IntenseReference">
    <w:name w:val="Intense Reference"/>
    <w:basedOn w:val="DefaultParagraphFont"/>
    <w:uiPriority w:val="32"/>
    <w:qFormat/>
    <w:rsid w:val="00931F31"/>
    <w:rPr>
      <w:b/>
      <w:bCs/>
      <w:smallCaps/>
      <w:color w:val="A17E00" w:themeColor="accent1" w:themeShade="BF"/>
      <w:spacing w:val="5"/>
    </w:rPr>
  </w:style>
  <w:style w:type="paragraph" w:styleId="Header">
    <w:name w:val="header"/>
    <w:basedOn w:val="Normal"/>
    <w:link w:val="HeaderChar"/>
    <w:uiPriority w:val="99"/>
    <w:unhideWhenUsed/>
    <w:rsid w:val="00931F31"/>
    <w:pPr>
      <w:tabs>
        <w:tab w:val="center" w:pos="4536"/>
        <w:tab w:val="right" w:pos="9072"/>
      </w:tabs>
      <w:spacing w:after="0" w:line="240" w:lineRule="auto"/>
    </w:pPr>
  </w:style>
  <w:style w:type="character" w:customStyle="1" w:styleId="HeaderChar">
    <w:name w:val="Header Char"/>
    <w:basedOn w:val="DefaultParagraphFont"/>
    <w:link w:val="Header"/>
    <w:uiPriority w:val="99"/>
    <w:rsid w:val="00931F31"/>
  </w:style>
  <w:style w:type="paragraph" w:styleId="Footer">
    <w:name w:val="footer"/>
    <w:basedOn w:val="Normal"/>
    <w:link w:val="FooterChar"/>
    <w:autoRedefine/>
    <w:uiPriority w:val="99"/>
    <w:unhideWhenUsed/>
    <w:rsid w:val="00392FEC"/>
    <w:pPr>
      <w:tabs>
        <w:tab w:val="center" w:pos="5103"/>
        <w:tab w:val="right" w:pos="10348"/>
      </w:tabs>
      <w:spacing w:before="100" w:beforeAutospacing="1" w:after="240" w:line="240" w:lineRule="auto"/>
    </w:pPr>
    <w:rPr>
      <w:sz w:val="16"/>
    </w:rPr>
  </w:style>
  <w:style w:type="character" w:customStyle="1" w:styleId="FooterChar">
    <w:name w:val="Footer Char"/>
    <w:basedOn w:val="DefaultParagraphFont"/>
    <w:link w:val="Footer"/>
    <w:uiPriority w:val="99"/>
    <w:rsid w:val="00392FEC"/>
    <w:rPr>
      <w:rFonts w:ascii="Be Vietnam Pro" w:hAnsi="Be Vietnam Pro"/>
      <w:color w:val="001B3D"/>
      <w:sz w:val="16"/>
    </w:rPr>
  </w:style>
  <w:style w:type="character" w:styleId="BookTitle">
    <w:name w:val="Book Title"/>
    <w:basedOn w:val="DefaultParagraphFont"/>
    <w:uiPriority w:val="33"/>
    <w:qFormat/>
    <w:rsid w:val="009758F1"/>
    <w:rPr>
      <w:b/>
      <w:bCs/>
      <w:i/>
      <w:iCs/>
      <w:spacing w:val="5"/>
    </w:rPr>
  </w:style>
  <w:style w:type="character" w:styleId="Emphasis">
    <w:name w:val="Emphasis"/>
    <w:aliases w:val="Texte tableau"/>
    <w:basedOn w:val="DefaultParagraphFont"/>
    <w:uiPriority w:val="20"/>
    <w:qFormat/>
    <w:rsid w:val="009F79D1"/>
    <w:rPr>
      <w:rFonts w:ascii="Be Vietnam Pro" w:hAnsi="Be Vietnam Pro"/>
      <w:i w:val="0"/>
      <w:iCs/>
      <w:sz w:val="20"/>
    </w:rPr>
  </w:style>
  <w:style w:type="character" w:styleId="SubtleEmphasis">
    <w:name w:val="Subtle Emphasis"/>
    <w:basedOn w:val="DefaultParagraphFont"/>
    <w:uiPriority w:val="19"/>
    <w:qFormat/>
    <w:rsid w:val="009A618E"/>
    <w:rPr>
      <w:rFonts w:ascii="Be Vietnam Pro" w:hAnsi="Be Vietnam Pro"/>
      <w:i w:val="0"/>
      <w:iCs/>
      <w:color w:val="D7A900"/>
      <w:sz w:val="20"/>
    </w:rPr>
  </w:style>
  <w:style w:type="table" w:styleId="TableGrid">
    <w:name w:val="Table Grid"/>
    <w:basedOn w:val="TableNormal"/>
    <w:uiPriority w:val="39"/>
    <w:rsid w:val="00BA2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BA22B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BA22BF"/>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1Light-Accent2">
    <w:name w:val="Grid Table 1 Light Accent 2"/>
    <w:basedOn w:val="TableNormal"/>
    <w:uiPriority w:val="46"/>
    <w:rsid w:val="00BA22BF"/>
    <w:pPr>
      <w:spacing w:after="0" w:line="240" w:lineRule="auto"/>
    </w:pPr>
    <w:tblPr>
      <w:tblStyleRowBandSize w:val="1"/>
      <w:tblStyleColBandSize w:val="1"/>
      <w:tblBorders>
        <w:top w:val="single" w:sz="4" w:space="0" w:color="6AC2FF" w:themeColor="accent2" w:themeTint="66"/>
        <w:left w:val="single" w:sz="4" w:space="0" w:color="6AC2FF" w:themeColor="accent2" w:themeTint="66"/>
        <w:bottom w:val="single" w:sz="4" w:space="0" w:color="6AC2FF" w:themeColor="accent2" w:themeTint="66"/>
        <w:right w:val="single" w:sz="4" w:space="0" w:color="6AC2FF" w:themeColor="accent2" w:themeTint="66"/>
        <w:insideH w:val="single" w:sz="4" w:space="0" w:color="6AC2FF" w:themeColor="accent2" w:themeTint="66"/>
        <w:insideV w:val="single" w:sz="4" w:space="0" w:color="6AC2FF" w:themeColor="accent2" w:themeTint="66"/>
      </w:tblBorders>
    </w:tblPr>
    <w:tblStylePr w:type="firstRow">
      <w:rPr>
        <w:b/>
        <w:bCs/>
      </w:rPr>
      <w:tblPr/>
      <w:tcPr>
        <w:tcBorders>
          <w:bottom w:val="single" w:sz="12" w:space="0" w:color="20A5FF" w:themeColor="accent2" w:themeTint="99"/>
        </w:tcBorders>
      </w:tcPr>
    </w:tblStylePr>
    <w:tblStylePr w:type="lastRow">
      <w:rPr>
        <w:b/>
        <w:bCs/>
      </w:rPr>
      <w:tblPr/>
      <w:tcPr>
        <w:tcBorders>
          <w:top w:val="double" w:sz="2" w:space="0" w:color="20A5FF" w:themeColor="accent2" w:themeTint="99"/>
        </w:tcBorders>
      </w:tcPr>
    </w:tblStylePr>
    <w:tblStylePr w:type="firstCol">
      <w:rPr>
        <w:b/>
        <w:bCs/>
      </w:rPr>
    </w:tblStylePr>
    <w:tblStylePr w:type="lastCol">
      <w:rPr>
        <w:b/>
        <w:bCs/>
      </w:rPr>
    </w:tblStylePr>
  </w:style>
  <w:style w:type="paragraph" w:styleId="EnvelopeAddress">
    <w:name w:val="envelope address"/>
    <w:basedOn w:val="Normal"/>
    <w:uiPriority w:val="99"/>
    <w:semiHidden/>
    <w:unhideWhenUsed/>
    <w:rsid w:val="007A7009"/>
    <w:pPr>
      <w:framePr w:w="7938" w:h="1985"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7A7009"/>
    <w:pPr>
      <w:spacing w:after="0" w:line="240" w:lineRule="auto"/>
    </w:pPr>
    <w:rPr>
      <w:rFonts w:asciiTheme="majorHAnsi" w:eastAsiaTheme="majorEastAsia" w:hAnsiTheme="majorHAnsi" w:cstheme="majorBidi"/>
      <w:szCs w:val="20"/>
    </w:rPr>
  </w:style>
  <w:style w:type="paragraph" w:styleId="HTMLAddress">
    <w:name w:val="HTML Address"/>
    <w:basedOn w:val="Normal"/>
    <w:link w:val="HTMLAddressChar"/>
    <w:uiPriority w:val="99"/>
    <w:semiHidden/>
    <w:unhideWhenUsed/>
    <w:rsid w:val="007A7009"/>
    <w:pPr>
      <w:spacing w:after="0" w:line="240" w:lineRule="auto"/>
    </w:pPr>
    <w:rPr>
      <w:i/>
      <w:iCs/>
    </w:rPr>
  </w:style>
  <w:style w:type="character" w:customStyle="1" w:styleId="HTMLAddressChar">
    <w:name w:val="HTML Address Char"/>
    <w:basedOn w:val="DefaultParagraphFont"/>
    <w:link w:val="HTMLAddress"/>
    <w:uiPriority w:val="99"/>
    <w:semiHidden/>
    <w:rsid w:val="007A7009"/>
    <w:rPr>
      <w:rFonts w:ascii="Be Vietnam Pro" w:hAnsi="Be Vietnam Pro"/>
      <w:i/>
      <w:iCs/>
      <w:color w:val="001B3D"/>
      <w:sz w:val="20"/>
    </w:rPr>
  </w:style>
  <w:style w:type="paragraph" w:styleId="Bibliography">
    <w:name w:val="Bibliography"/>
    <w:basedOn w:val="Normal"/>
    <w:next w:val="Normal"/>
    <w:uiPriority w:val="37"/>
    <w:semiHidden/>
    <w:unhideWhenUsed/>
    <w:rsid w:val="007A7009"/>
  </w:style>
  <w:style w:type="paragraph" w:styleId="CommentText">
    <w:name w:val="annotation text"/>
    <w:basedOn w:val="Normal"/>
    <w:link w:val="CommentTextChar"/>
    <w:uiPriority w:val="99"/>
    <w:semiHidden/>
    <w:unhideWhenUsed/>
    <w:rsid w:val="007A7009"/>
    <w:pPr>
      <w:spacing w:line="240" w:lineRule="auto"/>
    </w:pPr>
    <w:rPr>
      <w:szCs w:val="20"/>
    </w:rPr>
  </w:style>
  <w:style w:type="character" w:customStyle="1" w:styleId="CommentTextChar">
    <w:name w:val="Comment Text Char"/>
    <w:basedOn w:val="DefaultParagraphFont"/>
    <w:link w:val="CommentText"/>
    <w:uiPriority w:val="99"/>
    <w:semiHidden/>
    <w:rsid w:val="007A7009"/>
    <w:rPr>
      <w:rFonts w:ascii="Be Vietnam Pro" w:hAnsi="Be Vietnam Pro"/>
      <w:color w:val="001B3D"/>
      <w:sz w:val="20"/>
      <w:szCs w:val="20"/>
    </w:rPr>
  </w:style>
  <w:style w:type="paragraph" w:styleId="BodyText">
    <w:name w:val="Body Text"/>
    <w:basedOn w:val="Normal"/>
    <w:link w:val="BodyTextChar"/>
    <w:uiPriority w:val="99"/>
    <w:semiHidden/>
    <w:unhideWhenUsed/>
    <w:rsid w:val="007A7009"/>
    <w:pPr>
      <w:spacing w:after="120"/>
    </w:pPr>
  </w:style>
  <w:style w:type="character" w:customStyle="1" w:styleId="BodyTextChar">
    <w:name w:val="Body Text Char"/>
    <w:basedOn w:val="DefaultParagraphFont"/>
    <w:link w:val="BodyText"/>
    <w:uiPriority w:val="99"/>
    <w:semiHidden/>
    <w:rsid w:val="007A7009"/>
    <w:rPr>
      <w:rFonts w:ascii="Be Vietnam Pro" w:hAnsi="Be Vietnam Pro"/>
      <w:color w:val="001B3D"/>
      <w:sz w:val="20"/>
    </w:rPr>
  </w:style>
  <w:style w:type="paragraph" w:styleId="BodyText2">
    <w:name w:val="Body Text 2"/>
    <w:basedOn w:val="Normal"/>
    <w:link w:val="BodyText2Char"/>
    <w:uiPriority w:val="99"/>
    <w:semiHidden/>
    <w:unhideWhenUsed/>
    <w:rsid w:val="007A7009"/>
    <w:pPr>
      <w:spacing w:after="120" w:line="480" w:lineRule="auto"/>
    </w:pPr>
  </w:style>
  <w:style w:type="character" w:customStyle="1" w:styleId="BodyText2Char">
    <w:name w:val="Body Text 2 Char"/>
    <w:basedOn w:val="DefaultParagraphFont"/>
    <w:link w:val="BodyText2"/>
    <w:uiPriority w:val="99"/>
    <w:semiHidden/>
    <w:rsid w:val="007A7009"/>
    <w:rPr>
      <w:rFonts w:ascii="Be Vietnam Pro" w:hAnsi="Be Vietnam Pro"/>
      <w:color w:val="001B3D"/>
      <w:sz w:val="20"/>
    </w:rPr>
  </w:style>
  <w:style w:type="paragraph" w:styleId="BodyText3">
    <w:name w:val="Body Text 3"/>
    <w:basedOn w:val="Normal"/>
    <w:link w:val="BodyText3Char"/>
    <w:uiPriority w:val="99"/>
    <w:semiHidden/>
    <w:unhideWhenUsed/>
    <w:rsid w:val="007A7009"/>
    <w:pPr>
      <w:spacing w:after="120"/>
    </w:pPr>
    <w:rPr>
      <w:sz w:val="16"/>
      <w:szCs w:val="16"/>
    </w:rPr>
  </w:style>
  <w:style w:type="character" w:customStyle="1" w:styleId="BodyText3Char">
    <w:name w:val="Body Text 3 Char"/>
    <w:basedOn w:val="DefaultParagraphFont"/>
    <w:link w:val="BodyText3"/>
    <w:uiPriority w:val="99"/>
    <w:semiHidden/>
    <w:rsid w:val="007A7009"/>
    <w:rPr>
      <w:rFonts w:ascii="Be Vietnam Pro" w:hAnsi="Be Vietnam Pro"/>
      <w:color w:val="001B3D"/>
      <w:sz w:val="16"/>
      <w:szCs w:val="16"/>
    </w:rPr>
  </w:style>
  <w:style w:type="paragraph" w:styleId="Date">
    <w:name w:val="Date"/>
    <w:basedOn w:val="Normal"/>
    <w:next w:val="Normal"/>
    <w:link w:val="DateChar"/>
    <w:uiPriority w:val="99"/>
    <w:semiHidden/>
    <w:unhideWhenUsed/>
    <w:rsid w:val="007A7009"/>
  </w:style>
  <w:style w:type="character" w:customStyle="1" w:styleId="DateChar">
    <w:name w:val="Date Char"/>
    <w:basedOn w:val="DefaultParagraphFont"/>
    <w:link w:val="Date"/>
    <w:uiPriority w:val="99"/>
    <w:semiHidden/>
    <w:rsid w:val="007A7009"/>
    <w:rPr>
      <w:rFonts w:ascii="Be Vietnam Pro" w:hAnsi="Be Vietnam Pro"/>
      <w:color w:val="001B3D"/>
      <w:sz w:val="20"/>
    </w:rPr>
  </w:style>
  <w:style w:type="paragraph" w:styleId="MessageHeader">
    <w:name w:val="Message Header"/>
    <w:basedOn w:val="Normal"/>
    <w:link w:val="MessageHeaderChar"/>
    <w:uiPriority w:val="99"/>
    <w:semiHidden/>
    <w:unhideWhenUsed/>
    <w:rsid w:val="007A7009"/>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7A7009"/>
    <w:rPr>
      <w:rFonts w:asciiTheme="majorHAnsi" w:eastAsiaTheme="majorEastAsia" w:hAnsiTheme="majorHAnsi" w:cstheme="majorBidi"/>
      <w:color w:val="001B3D"/>
      <w:sz w:val="24"/>
      <w:szCs w:val="24"/>
      <w:shd w:val="pct20" w:color="auto" w:fill="auto"/>
    </w:rPr>
  </w:style>
  <w:style w:type="paragraph" w:styleId="TOCHeading">
    <w:name w:val="TOC Heading"/>
    <w:basedOn w:val="Heading1"/>
    <w:next w:val="Normal"/>
    <w:uiPriority w:val="39"/>
    <w:semiHidden/>
    <w:unhideWhenUsed/>
    <w:qFormat/>
    <w:rsid w:val="007A7009"/>
    <w:pPr>
      <w:spacing w:before="240" w:after="0"/>
      <w:jc w:val="left"/>
      <w:outlineLvl w:val="9"/>
    </w:pPr>
    <w:rPr>
      <w:rFonts w:asciiTheme="majorHAnsi" w:hAnsiTheme="majorHAnsi"/>
      <w:b w:val="0"/>
      <w:color w:val="A17E00" w:themeColor="accent1" w:themeShade="BF"/>
      <w:sz w:val="32"/>
      <w:szCs w:val="32"/>
    </w:rPr>
  </w:style>
  <w:style w:type="paragraph" w:styleId="DocumentMap">
    <w:name w:val="Document Map"/>
    <w:basedOn w:val="Normal"/>
    <w:link w:val="DocumentMapChar"/>
    <w:uiPriority w:val="99"/>
    <w:semiHidden/>
    <w:unhideWhenUsed/>
    <w:rsid w:val="007A7009"/>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7A7009"/>
    <w:rPr>
      <w:rFonts w:ascii="Segoe UI" w:hAnsi="Segoe UI" w:cs="Segoe UI"/>
      <w:color w:val="001B3D"/>
      <w:sz w:val="16"/>
      <w:szCs w:val="16"/>
    </w:rPr>
  </w:style>
  <w:style w:type="paragraph" w:styleId="Closing">
    <w:name w:val="Closing"/>
    <w:basedOn w:val="Normal"/>
    <w:link w:val="ClosingChar"/>
    <w:uiPriority w:val="99"/>
    <w:semiHidden/>
    <w:unhideWhenUsed/>
    <w:rsid w:val="007A7009"/>
    <w:pPr>
      <w:spacing w:after="0" w:line="240" w:lineRule="auto"/>
      <w:ind w:left="4252"/>
    </w:pPr>
  </w:style>
  <w:style w:type="character" w:customStyle="1" w:styleId="ClosingChar">
    <w:name w:val="Closing Char"/>
    <w:basedOn w:val="DefaultParagraphFont"/>
    <w:link w:val="Closing"/>
    <w:uiPriority w:val="99"/>
    <w:semiHidden/>
    <w:rsid w:val="007A7009"/>
    <w:rPr>
      <w:rFonts w:ascii="Be Vietnam Pro" w:hAnsi="Be Vietnam Pro"/>
      <w:color w:val="001B3D"/>
      <w:sz w:val="20"/>
    </w:rPr>
  </w:style>
  <w:style w:type="paragraph" w:styleId="Index1">
    <w:name w:val="index 1"/>
    <w:basedOn w:val="Normal"/>
    <w:next w:val="Normal"/>
    <w:autoRedefine/>
    <w:uiPriority w:val="99"/>
    <w:semiHidden/>
    <w:unhideWhenUsed/>
    <w:rsid w:val="007A7009"/>
    <w:pPr>
      <w:spacing w:after="0" w:line="240" w:lineRule="auto"/>
      <w:ind w:left="200" w:hanging="200"/>
    </w:pPr>
  </w:style>
  <w:style w:type="paragraph" w:styleId="Index2">
    <w:name w:val="index 2"/>
    <w:basedOn w:val="Normal"/>
    <w:next w:val="Normal"/>
    <w:autoRedefine/>
    <w:uiPriority w:val="99"/>
    <w:semiHidden/>
    <w:unhideWhenUsed/>
    <w:rsid w:val="007A7009"/>
    <w:pPr>
      <w:spacing w:after="0" w:line="240" w:lineRule="auto"/>
      <w:ind w:left="400" w:hanging="200"/>
    </w:pPr>
  </w:style>
  <w:style w:type="paragraph" w:styleId="Index3">
    <w:name w:val="index 3"/>
    <w:basedOn w:val="Normal"/>
    <w:next w:val="Normal"/>
    <w:autoRedefine/>
    <w:uiPriority w:val="99"/>
    <w:semiHidden/>
    <w:unhideWhenUsed/>
    <w:rsid w:val="007A7009"/>
    <w:pPr>
      <w:spacing w:after="0" w:line="240" w:lineRule="auto"/>
      <w:ind w:left="600" w:hanging="200"/>
    </w:pPr>
  </w:style>
  <w:style w:type="paragraph" w:styleId="Index4">
    <w:name w:val="index 4"/>
    <w:basedOn w:val="Normal"/>
    <w:next w:val="Normal"/>
    <w:autoRedefine/>
    <w:uiPriority w:val="99"/>
    <w:semiHidden/>
    <w:unhideWhenUsed/>
    <w:rsid w:val="007A7009"/>
    <w:pPr>
      <w:spacing w:after="0" w:line="240" w:lineRule="auto"/>
      <w:ind w:left="800" w:hanging="200"/>
    </w:pPr>
  </w:style>
  <w:style w:type="paragraph" w:styleId="Index5">
    <w:name w:val="index 5"/>
    <w:basedOn w:val="Normal"/>
    <w:next w:val="Normal"/>
    <w:autoRedefine/>
    <w:uiPriority w:val="99"/>
    <w:semiHidden/>
    <w:unhideWhenUsed/>
    <w:rsid w:val="007A7009"/>
    <w:pPr>
      <w:spacing w:after="0" w:line="240" w:lineRule="auto"/>
      <w:ind w:left="1000" w:hanging="200"/>
    </w:pPr>
  </w:style>
  <w:style w:type="paragraph" w:styleId="Index6">
    <w:name w:val="index 6"/>
    <w:basedOn w:val="Normal"/>
    <w:next w:val="Normal"/>
    <w:autoRedefine/>
    <w:uiPriority w:val="99"/>
    <w:semiHidden/>
    <w:unhideWhenUsed/>
    <w:rsid w:val="007A7009"/>
    <w:pPr>
      <w:spacing w:after="0" w:line="240" w:lineRule="auto"/>
      <w:ind w:left="1200" w:hanging="200"/>
    </w:pPr>
  </w:style>
  <w:style w:type="paragraph" w:styleId="Index7">
    <w:name w:val="index 7"/>
    <w:basedOn w:val="Normal"/>
    <w:next w:val="Normal"/>
    <w:autoRedefine/>
    <w:uiPriority w:val="99"/>
    <w:semiHidden/>
    <w:unhideWhenUsed/>
    <w:rsid w:val="007A7009"/>
    <w:pPr>
      <w:spacing w:after="0" w:line="240" w:lineRule="auto"/>
      <w:ind w:left="1400" w:hanging="200"/>
    </w:pPr>
  </w:style>
  <w:style w:type="paragraph" w:styleId="Index8">
    <w:name w:val="index 8"/>
    <w:basedOn w:val="Normal"/>
    <w:next w:val="Normal"/>
    <w:autoRedefine/>
    <w:uiPriority w:val="99"/>
    <w:semiHidden/>
    <w:unhideWhenUsed/>
    <w:rsid w:val="007A7009"/>
    <w:pPr>
      <w:spacing w:after="0" w:line="240" w:lineRule="auto"/>
      <w:ind w:left="1600" w:hanging="200"/>
    </w:pPr>
  </w:style>
  <w:style w:type="paragraph" w:styleId="Index9">
    <w:name w:val="index 9"/>
    <w:basedOn w:val="Normal"/>
    <w:next w:val="Normal"/>
    <w:autoRedefine/>
    <w:uiPriority w:val="99"/>
    <w:semiHidden/>
    <w:unhideWhenUsed/>
    <w:rsid w:val="007A7009"/>
    <w:pPr>
      <w:spacing w:after="0" w:line="240" w:lineRule="auto"/>
      <w:ind w:left="1800" w:hanging="200"/>
    </w:pPr>
  </w:style>
  <w:style w:type="paragraph" w:styleId="Caption">
    <w:name w:val="caption"/>
    <w:basedOn w:val="Normal"/>
    <w:next w:val="Normal"/>
    <w:uiPriority w:val="35"/>
    <w:semiHidden/>
    <w:unhideWhenUsed/>
    <w:qFormat/>
    <w:rsid w:val="007A7009"/>
    <w:pPr>
      <w:spacing w:after="200" w:line="240" w:lineRule="auto"/>
    </w:pPr>
    <w:rPr>
      <w:i/>
      <w:iCs/>
      <w:color w:val="00538B" w:themeColor="text2"/>
      <w:sz w:val="18"/>
      <w:szCs w:val="18"/>
    </w:rPr>
  </w:style>
  <w:style w:type="paragraph" w:styleId="List">
    <w:name w:val="List"/>
    <w:basedOn w:val="Normal"/>
    <w:uiPriority w:val="99"/>
    <w:semiHidden/>
    <w:unhideWhenUsed/>
    <w:rsid w:val="007A7009"/>
    <w:pPr>
      <w:ind w:left="283" w:hanging="283"/>
      <w:contextualSpacing/>
    </w:pPr>
  </w:style>
  <w:style w:type="paragraph" w:styleId="List2">
    <w:name w:val="List 2"/>
    <w:basedOn w:val="Normal"/>
    <w:uiPriority w:val="99"/>
    <w:semiHidden/>
    <w:unhideWhenUsed/>
    <w:rsid w:val="007A7009"/>
    <w:pPr>
      <w:ind w:left="566" w:hanging="283"/>
      <w:contextualSpacing/>
    </w:pPr>
  </w:style>
  <w:style w:type="paragraph" w:styleId="List3">
    <w:name w:val="List 3"/>
    <w:basedOn w:val="Normal"/>
    <w:uiPriority w:val="99"/>
    <w:semiHidden/>
    <w:unhideWhenUsed/>
    <w:rsid w:val="007A7009"/>
    <w:pPr>
      <w:ind w:left="849" w:hanging="283"/>
      <w:contextualSpacing/>
    </w:pPr>
  </w:style>
  <w:style w:type="paragraph" w:styleId="List4">
    <w:name w:val="List 4"/>
    <w:basedOn w:val="Normal"/>
    <w:uiPriority w:val="99"/>
    <w:semiHidden/>
    <w:unhideWhenUsed/>
    <w:rsid w:val="007A7009"/>
    <w:pPr>
      <w:ind w:left="1132" w:hanging="283"/>
      <w:contextualSpacing/>
    </w:pPr>
  </w:style>
  <w:style w:type="paragraph" w:styleId="List5">
    <w:name w:val="List 5"/>
    <w:basedOn w:val="Normal"/>
    <w:uiPriority w:val="99"/>
    <w:semiHidden/>
    <w:unhideWhenUsed/>
    <w:rsid w:val="007A7009"/>
    <w:pPr>
      <w:ind w:left="1415" w:hanging="283"/>
      <w:contextualSpacing/>
    </w:pPr>
  </w:style>
  <w:style w:type="paragraph" w:styleId="ListNumber">
    <w:name w:val="List Number"/>
    <w:basedOn w:val="Normal"/>
    <w:uiPriority w:val="99"/>
    <w:semiHidden/>
    <w:unhideWhenUsed/>
    <w:rsid w:val="007A7009"/>
    <w:pPr>
      <w:numPr>
        <w:numId w:val="9"/>
      </w:numPr>
      <w:contextualSpacing/>
    </w:pPr>
  </w:style>
  <w:style w:type="paragraph" w:styleId="ListNumber2">
    <w:name w:val="List Number 2"/>
    <w:basedOn w:val="Normal"/>
    <w:uiPriority w:val="99"/>
    <w:semiHidden/>
    <w:unhideWhenUsed/>
    <w:rsid w:val="007A7009"/>
    <w:pPr>
      <w:numPr>
        <w:numId w:val="10"/>
      </w:numPr>
      <w:contextualSpacing/>
    </w:pPr>
  </w:style>
  <w:style w:type="paragraph" w:styleId="ListNumber3">
    <w:name w:val="List Number 3"/>
    <w:basedOn w:val="Normal"/>
    <w:uiPriority w:val="99"/>
    <w:semiHidden/>
    <w:unhideWhenUsed/>
    <w:rsid w:val="007A7009"/>
    <w:pPr>
      <w:numPr>
        <w:numId w:val="11"/>
      </w:numPr>
      <w:contextualSpacing/>
    </w:pPr>
  </w:style>
  <w:style w:type="paragraph" w:styleId="ListNumber4">
    <w:name w:val="List Number 4"/>
    <w:basedOn w:val="Normal"/>
    <w:uiPriority w:val="99"/>
    <w:semiHidden/>
    <w:unhideWhenUsed/>
    <w:rsid w:val="007A7009"/>
    <w:pPr>
      <w:numPr>
        <w:numId w:val="12"/>
      </w:numPr>
      <w:contextualSpacing/>
    </w:pPr>
  </w:style>
  <w:style w:type="paragraph" w:styleId="ListNumber5">
    <w:name w:val="List Number 5"/>
    <w:basedOn w:val="Normal"/>
    <w:uiPriority w:val="99"/>
    <w:semiHidden/>
    <w:unhideWhenUsed/>
    <w:rsid w:val="007A7009"/>
    <w:pPr>
      <w:numPr>
        <w:numId w:val="13"/>
      </w:numPr>
      <w:contextualSpacing/>
    </w:pPr>
  </w:style>
  <w:style w:type="paragraph" w:styleId="ListBullet">
    <w:name w:val="List Bullet"/>
    <w:basedOn w:val="Normal"/>
    <w:uiPriority w:val="99"/>
    <w:semiHidden/>
    <w:unhideWhenUsed/>
    <w:rsid w:val="007A7009"/>
    <w:pPr>
      <w:numPr>
        <w:numId w:val="14"/>
      </w:numPr>
      <w:contextualSpacing/>
    </w:pPr>
  </w:style>
  <w:style w:type="paragraph" w:styleId="ListBullet2">
    <w:name w:val="List Bullet 2"/>
    <w:basedOn w:val="Normal"/>
    <w:uiPriority w:val="99"/>
    <w:semiHidden/>
    <w:unhideWhenUsed/>
    <w:rsid w:val="007A7009"/>
    <w:pPr>
      <w:numPr>
        <w:numId w:val="15"/>
      </w:numPr>
      <w:contextualSpacing/>
    </w:pPr>
  </w:style>
  <w:style w:type="paragraph" w:styleId="ListBullet3">
    <w:name w:val="List Bullet 3"/>
    <w:basedOn w:val="Normal"/>
    <w:uiPriority w:val="99"/>
    <w:semiHidden/>
    <w:unhideWhenUsed/>
    <w:rsid w:val="007A7009"/>
    <w:pPr>
      <w:numPr>
        <w:numId w:val="16"/>
      </w:numPr>
      <w:contextualSpacing/>
    </w:pPr>
  </w:style>
  <w:style w:type="paragraph" w:styleId="ListBullet4">
    <w:name w:val="List Bullet 4"/>
    <w:basedOn w:val="Normal"/>
    <w:uiPriority w:val="99"/>
    <w:semiHidden/>
    <w:unhideWhenUsed/>
    <w:rsid w:val="007A7009"/>
    <w:pPr>
      <w:numPr>
        <w:numId w:val="17"/>
      </w:numPr>
      <w:contextualSpacing/>
    </w:pPr>
  </w:style>
  <w:style w:type="paragraph" w:styleId="ListBullet5">
    <w:name w:val="List Bullet 5"/>
    <w:basedOn w:val="Normal"/>
    <w:uiPriority w:val="99"/>
    <w:semiHidden/>
    <w:unhideWhenUsed/>
    <w:rsid w:val="007A7009"/>
    <w:pPr>
      <w:numPr>
        <w:numId w:val="18"/>
      </w:numPr>
      <w:contextualSpacing/>
    </w:pPr>
  </w:style>
  <w:style w:type="paragraph" w:styleId="ListContinue">
    <w:name w:val="List Continue"/>
    <w:basedOn w:val="Normal"/>
    <w:uiPriority w:val="99"/>
    <w:semiHidden/>
    <w:unhideWhenUsed/>
    <w:rsid w:val="007A7009"/>
    <w:pPr>
      <w:spacing w:after="120"/>
      <w:ind w:left="283"/>
      <w:contextualSpacing/>
    </w:pPr>
  </w:style>
  <w:style w:type="paragraph" w:styleId="ListContinue2">
    <w:name w:val="List Continue 2"/>
    <w:basedOn w:val="Normal"/>
    <w:uiPriority w:val="99"/>
    <w:semiHidden/>
    <w:unhideWhenUsed/>
    <w:rsid w:val="007A7009"/>
    <w:pPr>
      <w:spacing w:after="120"/>
      <w:ind w:left="566"/>
      <w:contextualSpacing/>
    </w:pPr>
  </w:style>
  <w:style w:type="paragraph" w:styleId="ListContinue3">
    <w:name w:val="List Continue 3"/>
    <w:basedOn w:val="Normal"/>
    <w:uiPriority w:val="99"/>
    <w:semiHidden/>
    <w:unhideWhenUsed/>
    <w:rsid w:val="007A7009"/>
    <w:pPr>
      <w:spacing w:after="120"/>
      <w:ind w:left="849"/>
      <w:contextualSpacing/>
    </w:pPr>
  </w:style>
  <w:style w:type="paragraph" w:styleId="ListContinue4">
    <w:name w:val="List Continue 4"/>
    <w:basedOn w:val="Normal"/>
    <w:uiPriority w:val="99"/>
    <w:semiHidden/>
    <w:unhideWhenUsed/>
    <w:rsid w:val="007A7009"/>
    <w:pPr>
      <w:spacing w:after="120"/>
      <w:ind w:left="1132"/>
      <w:contextualSpacing/>
    </w:pPr>
  </w:style>
  <w:style w:type="paragraph" w:styleId="ListContinue5">
    <w:name w:val="List Continue 5"/>
    <w:basedOn w:val="Normal"/>
    <w:uiPriority w:val="99"/>
    <w:semiHidden/>
    <w:unhideWhenUsed/>
    <w:rsid w:val="007A7009"/>
    <w:pPr>
      <w:spacing w:after="120"/>
      <w:ind w:left="1415"/>
      <w:contextualSpacing/>
    </w:pPr>
  </w:style>
  <w:style w:type="paragraph" w:styleId="NormalWeb">
    <w:name w:val="Normal (Web)"/>
    <w:basedOn w:val="Normal"/>
    <w:uiPriority w:val="99"/>
    <w:semiHidden/>
    <w:unhideWhenUsed/>
    <w:rsid w:val="007A7009"/>
    <w:rPr>
      <w:rFonts w:ascii="Times New Roman" w:hAnsi="Times New Roman" w:cs="Times New Roman"/>
      <w:sz w:val="24"/>
      <w:szCs w:val="24"/>
    </w:rPr>
  </w:style>
  <w:style w:type="paragraph" w:styleId="BlockText">
    <w:name w:val="Block Text"/>
    <w:basedOn w:val="Normal"/>
    <w:uiPriority w:val="99"/>
    <w:semiHidden/>
    <w:unhideWhenUsed/>
    <w:rsid w:val="007A7009"/>
    <w:pPr>
      <w:pBdr>
        <w:top w:val="single" w:sz="2" w:space="10" w:color="D7A900" w:themeColor="accent1"/>
        <w:left w:val="single" w:sz="2" w:space="10" w:color="D7A900" w:themeColor="accent1"/>
        <w:bottom w:val="single" w:sz="2" w:space="10" w:color="D7A900" w:themeColor="accent1"/>
        <w:right w:val="single" w:sz="2" w:space="10" w:color="D7A900" w:themeColor="accent1"/>
      </w:pBdr>
      <w:ind w:left="1152" w:right="1152"/>
    </w:pPr>
    <w:rPr>
      <w:rFonts w:asciiTheme="minorHAnsi" w:eastAsiaTheme="minorEastAsia" w:hAnsiTheme="minorHAnsi"/>
      <w:i/>
      <w:iCs/>
      <w:color w:val="D7A900" w:themeColor="accent1"/>
    </w:rPr>
  </w:style>
  <w:style w:type="paragraph" w:styleId="FootnoteText">
    <w:name w:val="footnote text"/>
    <w:basedOn w:val="Normal"/>
    <w:link w:val="FootnoteTextChar"/>
    <w:uiPriority w:val="99"/>
    <w:semiHidden/>
    <w:unhideWhenUsed/>
    <w:rsid w:val="007A7009"/>
    <w:pPr>
      <w:spacing w:after="0" w:line="240" w:lineRule="auto"/>
    </w:pPr>
    <w:rPr>
      <w:szCs w:val="20"/>
    </w:rPr>
  </w:style>
  <w:style w:type="character" w:customStyle="1" w:styleId="FootnoteTextChar">
    <w:name w:val="Footnote Text Char"/>
    <w:basedOn w:val="DefaultParagraphFont"/>
    <w:link w:val="FootnoteText"/>
    <w:uiPriority w:val="99"/>
    <w:semiHidden/>
    <w:rsid w:val="007A7009"/>
    <w:rPr>
      <w:rFonts w:ascii="Be Vietnam Pro" w:hAnsi="Be Vietnam Pro"/>
      <w:color w:val="001B3D"/>
      <w:sz w:val="20"/>
      <w:szCs w:val="20"/>
    </w:rPr>
  </w:style>
  <w:style w:type="paragraph" w:styleId="EndnoteText">
    <w:name w:val="endnote text"/>
    <w:basedOn w:val="Normal"/>
    <w:link w:val="EndnoteTextChar"/>
    <w:uiPriority w:val="99"/>
    <w:semiHidden/>
    <w:unhideWhenUsed/>
    <w:rsid w:val="007A7009"/>
    <w:pPr>
      <w:spacing w:after="0" w:line="240" w:lineRule="auto"/>
    </w:pPr>
    <w:rPr>
      <w:szCs w:val="20"/>
    </w:rPr>
  </w:style>
  <w:style w:type="character" w:customStyle="1" w:styleId="EndnoteTextChar">
    <w:name w:val="Endnote Text Char"/>
    <w:basedOn w:val="DefaultParagraphFont"/>
    <w:link w:val="EndnoteText"/>
    <w:uiPriority w:val="99"/>
    <w:semiHidden/>
    <w:rsid w:val="007A7009"/>
    <w:rPr>
      <w:rFonts w:ascii="Be Vietnam Pro" w:hAnsi="Be Vietnam Pro"/>
      <w:color w:val="001B3D"/>
      <w:sz w:val="20"/>
      <w:szCs w:val="20"/>
    </w:rPr>
  </w:style>
  <w:style w:type="paragraph" w:styleId="CommentSubject">
    <w:name w:val="annotation subject"/>
    <w:basedOn w:val="CommentText"/>
    <w:next w:val="CommentText"/>
    <w:link w:val="CommentSubjectChar"/>
    <w:uiPriority w:val="99"/>
    <w:semiHidden/>
    <w:unhideWhenUsed/>
    <w:rsid w:val="007A7009"/>
    <w:rPr>
      <w:b/>
      <w:bCs/>
    </w:rPr>
  </w:style>
  <w:style w:type="character" w:customStyle="1" w:styleId="CommentSubjectChar">
    <w:name w:val="Comment Subject Char"/>
    <w:basedOn w:val="CommentTextChar"/>
    <w:link w:val="CommentSubject"/>
    <w:uiPriority w:val="99"/>
    <w:semiHidden/>
    <w:rsid w:val="007A7009"/>
    <w:rPr>
      <w:rFonts w:ascii="Be Vietnam Pro" w:hAnsi="Be Vietnam Pro"/>
      <w:b/>
      <w:bCs/>
      <w:color w:val="001B3D"/>
      <w:sz w:val="20"/>
      <w:szCs w:val="20"/>
    </w:rPr>
  </w:style>
  <w:style w:type="paragraph" w:styleId="HTMLPreformatted">
    <w:name w:val="HTML Preformatted"/>
    <w:basedOn w:val="Normal"/>
    <w:link w:val="HTMLPreformattedChar"/>
    <w:uiPriority w:val="99"/>
    <w:semiHidden/>
    <w:unhideWhenUsed/>
    <w:rsid w:val="007A7009"/>
    <w:pPr>
      <w:spacing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7A7009"/>
    <w:rPr>
      <w:rFonts w:ascii="Consolas" w:hAnsi="Consolas"/>
      <w:color w:val="001B3D"/>
      <w:sz w:val="20"/>
      <w:szCs w:val="20"/>
    </w:rPr>
  </w:style>
  <w:style w:type="paragraph" w:styleId="BodyTextFirstIndent">
    <w:name w:val="Body Text First Indent"/>
    <w:basedOn w:val="BodyText"/>
    <w:link w:val="BodyTextFirstIndentChar"/>
    <w:uiPriority w:val="99"/>
    <w:semiHidden/>
    <w:unhideWhenUsed/>
    <w:rsid w:val="007A7009"/>
    <w:pPr>
      <w:spacing w:after="160"/>
      <w:ind w:firstLine="360"/>
    </w:pPr>
  </w:style>
  <w:style w:type="character" w:customStyle="1" w:styleId="BodyTextFirstIndentChar">
    <w:name w:val="Body Text First Indent Char"/>
    <w:basedOn w:val="BodyTextChar"/>
    <w:link w:val="BodyTextFirstIndent"/>
    <w:uiPriority w:val="99"/>
    <w:semiHidden/>
    <w:rsid w:val="007A7009"/>
    <w:rPr>
      <w:rFonts w:ascii="Be Vietnam Pro" w:hAnsi="Be Vietnam Pro"/>
      <w:color w:val="001B3D"/>
      <w:sz w:val="20"/>
    </w:rPr>
  </w:style>
  <w:style w:type="paragraph" w:styleId="BodyTextIndent">
    <w:name w:val="Body Text Indent"/>
    <w:basedOn w:val="Normal"/>
    <w:link w:val="BodyTextIndentChar"/>
    <w:uiPriority w:val="99"/>
    <w:semiHidden/>
    <w:unhideWhenUsed/>
    <w:rsid w:val="007A7009"/>
    <w:pPr>
      <w:spacing w:after="120"/>
      <w:ind w:left="283"/>
    </w:pPr>
  </w:style>
  <w:style w:type="character" w:customStyle="1" w:styleId="BodyTextIndentChar">
    <w:name w:val="Body Text Indent Char"/>
    <w:basedOn w:val="DefaultParagraphFont"/>
    <w:link w:val="BodyTextIndent"/>
    <w:uiPriority w:val="99"/>
    <w:semiHidden/>
    <w:rsid w:val="007A7009"/>
    <w:rPr>
      <w:rFonts w:ascii="Be Vietnam Pro" w:hAnsi="Be Vietnam Pro"/>
      <w:color w:val="001B3D"/>
      <w:sz w:val="20"/>
    </w:rPr>
  </w:style>
  <w:style w:type="paragraph" w:styleId="BodyTextIndent2">
    <w:name w:val="Body Text Indent 2"/>
    <w:basedOn w:val="Normal"/>
    <w:link w:val="BodyTextIndent2Char"/>
    <w:uiPriority w:val="99"/>
    <w:semiHidden/>
    <w:unhideWhenUsed/>
    <w:rsid w:val="007A7009"/>
    <w:pPr>
      <w:spacing w:after="120" w:line="480" w:lineRule="auto"/>
      <w:ind w:left="283"/>
    </w:pPr>
  </w:style>
  <w:style w:type="character" w:customStyle="1" w:styleId="BodyTextIndent2Char">
    <w:name w:val="Body Text Indent 2 Char"/>
    <w:basedOn w:val="DefaultParagraphFont"/>
    <w:link w:val="BodyTextIndent2"/>
    <w:uiPriority w:val="99"/>
    <w:semiHidden/>
    <w:rsid w:val="007A7009"/>
    <w:rPr>
      <w:rFonts w:ascii="Be Vietnam Pro" w:hAnsi="Be Vietnam Pro"/>
      <w:color w:val="001B3D"/>
      <w:sz w:val="20"/>
    </w:rPr>
  </w:style>
  <w:style w:type="paragraph" w:styleId="BodyTextIndent3">
    <w:name w:val="Body Text Indent 3"/>
    <w:basedOn w:val="Normal"/>
    <w:link w:val="BodyTextIndent3Char"/>
    <w:uiPriority w:val="99"/>
    <w:semiHidden/>
    <w:unhideWhenUsed/>
    <w:rsid w:val="007A7009"/>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7A7009"/>
    <w:rPr>
      <w:rFonts w:ascii="Be Vietnam Pro" w:hAnsi="Be Vietnam Pro"/>
      <w:color w:val="001B3D"/>
      <w:sz w:val="16"/>
      <w:szCs w:val="16"/>
    </w:rPr>
  </w:style>
  <w:style w:type="paragraph" w:styleId="BodyTextFirstIndent2">
    <w:name w:val="Body Text First Indent 2"/>
    <w:basedOn w:val="BodyTextIndent"/>
    <w:link w:val="BodyTextFirstIndent2Char"/>
    <w:uiPriority w:val="99"/>
    <w:semiHidden/>
    <w:unhideWhenUsed/>
    <w:rsid w:val="007A7009"/>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7A7009"/>
    <w:rPr>
      <w:rFonts w:ascii="Be Vietnam Pro" w:hAnsi="Be Vietnam Pro"/>
      <w:color w:val="001B3D"/>
      <w:sz w:val="20"/>
    </w:rPr>
  </w:style>
  <w:style w:type="paragraph" w:styleId="NormalIndent">
    <w:name w:val="Normal Indent"/>
    <w:basedOn w:val="Normal"/>
    <w:uiPriority w:val="99"/>
    <w:semiHidden/>
    <w:unhideWhenUsed/>
    <w:rsid w:val="007A7009"/>
    <w:pPr>
      <w:ind w:left="708"/>
    </w:pPr>
  </w:style>
  <w:style w:type="paragraph" w:styleId="Salutation">
    <w:name w:val="Salutation"/>
    <w:basedOn w:val="Normal"/>
    <w:next w:val="Normal"/>
    <w:link w:val="SalutationChar"/>
    <w:uiPriority w:val="99"/>
    <w:semiHidden/>
    <w:unhideWhenUsed/>
    <w:rsid w:val="007A7009"/>
  </w:style>
  <w:style w:type="character" w:customStyle="1" w:styleId="SalutationChar">
    <w:name w:val="Salutation Char"/>
    <w:basedOn w:val="DefaultParagraphFont"/>
    <w:link w:val="Salutation"/>
    <w:uiPriority w:val="99"/>
    <w:semiHidden/>
    <w:rsid w:val="007A7009"/>
    <w:rPr>
      <w:rFonts w:ascii="Be Vietnam Pro" w:hAnsi="Be Vietnam Pro"/>
      <w:color w:val="001B3D"/>
      <w:sz w:val="20"/>
    </w:rPr>
  </w:style>
  <w:style w:type="paragraph" w:styleId="NoSpacing">
    <w:name w:val="No Spacing"/>
    <w:uiPriority w:val="1"/>
    <w:qFormat/>
    <w:rsid w:val="007A7009"/>
    <w:pPr>
      <w:spacing w:after="0" w:line="240" w:lineRule="auto"/>
    </w:pPr>
    <w:rPr>
      <w:rFonts w:ascii="Be Vietnam Pro" w:hAnsi="Be Vietnam Pro"/>
      <w:color w:val="001B3D"/>
      <w:sz w:val="20"/>
    </w:rPr>
  </w:style>
  <w:style w:type="paragraph" w:styleId="Signature">
    <w:name w:val="Signature"/>
    <w:basedOn w:val="Normal"/>
    <w:link w:val="SignatureChar"/>
    <w:uiPriority w:val="99"/>
    <w:semiHidden/>
    <w:unhideWhenUsed/>
    <w:rsid w:val="007A7009"/>
    <w:pPr>
      <w:spacing w:after="0" w:line="240" w:lineRule="auto"/>
      <w:ind w:left="4252"/>
    </w:pPr>
  </w:style>
  <w:style w:type="character" w:customStyle="1" w:styleId="SignatureChar">
    <w:name w:val="Signature Char"/>
    <w:basedOn w:val="DefaultParagraphFont"/>
    <w:link w:val="Signature"/>
    <w:uiPriority w:val="99"/>
    <w:semiHidden/>
    <w:rsid w:val="007A7009"/>
    <w:rPr>
      <w:rFonts w:ascii="Be Vietnam Pro" w:hAnsi="Be Vietnam Pro"/>
      <w:color w:val="001B3D"/>
      <w:sz w:val="20"/>
    </w:rPr>
  </w:style>
  <w:style w:type="paragraph" w:styleId="E-mailSignature">
    <w:name w:val="E-mail Signature"/>
    <w:basedOn w:val="Normal"/>
    <w:link w:val="E-mailSignatureChar"/>
    <w:uiPriority w:val="99"/>
    <w:semiHidden/>
    <w:unhideWhenUsed/>
    <w:rsid w:val="007A7009"/>
    <w:pPr>
      <w:spacing w:after="0" w:line="240" w:lineRule="auto"/>
    </w:pPr>
  </w:style>
  <w:style w:type="character" w:customStyle="1" w:styleId="E-mailSignatureChar">
    <w:name w:val="E-mail Signature Char"/>
    <w:basedOn w:val="DefaultParagraphFont"/>
    <w:link w:val="E-mailSignature"/>
    <w:uiPriority w:val="99"/>
    <w:semiHidden/>
    <w:rsid w:val="007A7009"/>
    <w:rPr>
      <w:rFonts w:ascii="Be Vietnam Pro" w:hAnsi="Be Vietnam Pro"/>
      <w:color w:val="001B3D"/>
      <w:sz w:val="20"/>
    </w:rPr>
  </w:style>
  <w:style w:type="paragraph" w:styleId="TableofFigures">
    <w:name w:val="table of figures"/>
    <w:basedOn w:val="Normal"/>
    <w:next w:val="Normal"/>
    <w:uiPriority w:val="99"/>
    <w:semiHidden/>
    <w:unhideWhenUsed/>
    <w:rsid w:val="007A7009"/>
    <w:pPr>
      <w:spacing w:after="0"/>
    </w:pPr>
  </w:style>
  <w:style w:type="paragraph" w:styleId="TableofAuthorities">
    <w:name w:val="table of authorities"/>
    <w:basedOn w:val="Normal"/>
    <w:next w:val="Normal"/>
    <w:uiPriority w:val="99"/>
    <w:semiHidden/>
    <w:unhideWhenUsed/>
    <w:rsid w:val="007A7009"/>
    <w:pPr>
      <w:spacing w:after="0"/>
      <w:ind w:left="200" w:hanging="200"/>
    </w:pPr>
  </w:style>
  <w:style w:type="paragraph" w:styleId="PlainText">
    <w:name w:val="Plain Text"/>
    <w:basedOn w:val="Normal"/>
    <w:link w:val="PlainTextChar"/>
    <w:uiPriority w:val="99"/>
    <w:semiHidden/>
    <w:unhideWhenUsed/>
    <w:rsid w:val="007A700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7A7009"/>
    <w:rPr>
      <w:rFonts w:ascii="Consolas" w:hAnsi="Consolas"/>
      <w:color w:val="001B3D"/>
      <w:sz w:val="21"/>
      <w:szCs w:val="21"/>
    </w:rPr>
  </w:style>
  <w:style w:type="paragraph" w:styleId="BalloonText">
    <w:name w:val="Balloon Text"/>
    <w:basedOn w:val="Normal"/>
    <w:link w:val="BalloonTextChar"/>
    <w:uiPriority w:val="99"/>
    <w:semiHidden/>
    <w:unhideWhenUsed/>
    <w:rsid w:val="007A70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7009"/>
    <w:rPr>
      <w:rFonts w:ascii="Segoe UI" w:hAnsi="Segoe UI" w:cs="Segoe UI"/>
      <w:color w:val="001B3D"/>
      <w:sz w:val="18"/>
      <w:szCs w:val="18"/>
    </w:rPr>
  </w:style>
  <w:style w:type="paragraph" w:styleId="MacroText">
    <w:name w:val="macro"/>
    <w:link w:val="MacroTextChar"/>
    <w:uiPriority w:val="99"/>
    <w:semiHidden/>
    <w:unhideWhenUsed/>
    <w:rsid w:val="007A7009"/>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olor w:val="001B3D"/>
      <w:sz w:val="20"/>
      <w:szCs w:val="20"/>
    </w:rPr>
  </w:style>
  <w:style w:type="character" w:customStyle="1" w:styleId="MacroTextChar">
    <w:name w:val="Macro Text Char"/>
    <w:basedOn w:val="DefaultParagraphFont"/>
    <w:link w:val="MacroText"/>
    <w:uiPriority w:val="99"/>
    <w:semiHidden/>
    <w:rsid w:val="007A7009"/>
    <w:rPr>
      <w:rFonts w:ascii="Consolas" w:hAnsi="Consolas"/>
      <w:color w:val="001B3D"/>
      <w:sz w:val="20"/>
      <w:szCs w:val="20"/>
    </w:rPr>
  </w:style>
  <w:style w:type="paragraph" w:styleId="NoteHeading">
    <w:name w:val="Note Heading"/>
    <w:basedOn w:val="Normal"/>
    <w:next w:val="Normal"/>
    <w:link w:val="NoteHeadingChar"/>
    <w:uiPriority w:val="99"/>
    <w:semiHidden/>
    <w:unhideWhenUsed/>
    <w:rsid w:val="007A7009"/>
    <w:pPr>
      <w:spacing w:after="0" w:line="240" w:lineRule="auto"/>
    </w:pPr>
  </w:style>
  <w:style w:type="character" w:customStyle="1" w:styleId="NoteHeadingChar">
    <w:name w:val="Note Heading Char"/>
    <w:basedOn w:val="DefaultParagraphFont"/>
    <w:link w:val="NoteHeading"/>
    <w:uiPriority w:val="99"/>
    <w:semiHidden/>
    <w:rsid w:val="007A7009"/>
    <w:rPr>
      <w:rFonts w:ascii="Be Vietnam Pro" w:hAnsi="Be Vietnam Pro"/>
      <w:color w:val="001B3D"/>
      <w:sz w:val="20"/>
    </w:rPr>
  </w:style>
  <w:style w:type="paragraph" w:styleId="IndexHeading">
    <w:name w:val="index heading"/>
    <w:basedOn w:val="Normal"/>
    <w:next w:val="Index1"/>
    <w:uiPriority w:val="99"/>
    <w:semiHidden/>
    <w:unhideWhenUsed/>
    <w:rsid w:val="007A7009"/>
    <w:rPr>
      <w:rFonts w:asciiTheme="majorHAnsi" w:eastAsiaTheme="majorEastAsia" w:hAnsiTheme="majorHAnsi" w:cstheme="majorBidi"/>
      <w:b/>
      <w:bCs/>
    </w:rPr>
  </w:style>
  <w:style w:type="paragraph" w:styleId="TOAHeading">
    <w:name w:val="toa heading"/>
    <w:basedOn w:val="Normal"/>
    <w:next w:val="Normal"/>
    <w:uiPriority w:val="99"/>
    <w:semiHidden/>
    <w:unhideWhenUsed/>
    <w:rsid w:val="007A7009"/>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7A7009"/>
    <w:pPr>
      <w:spacing w:after="100"/>
    </w:pPr>
  </w:style>
  <w:style w:type="paragraph" w:styleId="TOC2">
    <w:name w:val="toc 2"/>
    <w:basedOn w:val="Normal"/>
    <w:next w:val="Normal"/>
    <w:autoRedefine/>
    <w:uiPriority w:val="39"/>
    <w:semiHidden/>
    <w:unhideWhenUsed/>
    <w:rsid w:val="007A7009"/>
    <w:pPr>
      <w:spacing w:after="100"/>
      <w:ind w:left="200"/>
    </w:pPr>
  </w:style>
  <w:style w:type="paragraph" w:styleId="TOC3">
    <w:name w:val="toc 3"/>
    <w:basedOn w:val="Normal"/>
    <w:next w:val="Normal"/>
    <w:autoRedefine/>
    <w:uiPriority w:val="39"/>
    <w:semiHidden/>
    <w:unhideWhenUsed/>
    <w:rsid w:val="007A7009"/>
    <w:pPr>
      <w:spacing w:after="100"/>
      <w:ind w:left="400"/>
    </w:pPr>
  </w:style>
  <w:style w:type="paragraph" w:styleId="TOC4">
    <w:name w:val="toc 4"/>
    <w:basedOn w:val="Normal"/>
    <w:next w:val="Normal"/>
    <w:autoRedefine/>
    <w:uiPriority w:val="39"/>
    <w:semiHidden/>
    <w:unhideWhenUsed/>
    <w:rsid w:val="007A7009"/>
    <w:pPr>
      <w:spacing w:after="100"/>
      <w:ind w:left="600"/>
    </w:pPr>
  </w:style>
  <w:style w:type="paragraph" w:styleId="TOC5">
    <w:name w:val="toc 5"/>
    <w:basedOn w:val="Normal"/>
    <w:next w:val="Normal"/>
    <w:autoRedefine/>
    <w:uiPriority w:val="39"/>
    <w:semiHidden/>
    <w:unhideWhenUsed/>
    <w:rsid w:val="007A7009"/>
    <w:pPr>
      <w:spacing w:after="100"/>
      <w:ind w:left="800"/>
    </w:pPr>
  </w:style>
  <w:style w:type="paragraph" w:styleId="TOC6">
    <w:name w:val="toc 6"/>
    <w:basedOn w:val="Normal"/>
    <w:next w:val="Normal"/>
    <w:autoRedefine/>
    <w:uiPriority w:val="39"/>
    <w:semiHidden/>
    <w:unhideWhenUsed/>
    <w:rsid w:val="007A7009"/>
    <w:pPr>
      <w:spacing w:after="100"/>
      <w:ind w:left="1000"/>
    </w:pPr>
  </w:style>
  <w:style w:type="paragraph" w:styleId="TOC7">
    <w:name w:val="toc 7"/>
    <w:basedOn w:val="Normal"/>
    <w:next w:val="Normal"/>
    <w:autoRedefine/>
    <w:uiPriority w:val="39"/>
    <w:semiHidden/>
    <w:unhideWhenUsed/>
    <w:rsid w:val="007A7009"/>
    <w:pPr>
      <w:spacing w:after="100"/>
      <w:ind w:left="1200"/>
    </w:pPr>
  </w:style>
  <w:style w:type="paragraph" w:styleId="TOC8">
    <w:name w:val="toc 8"/>
    <w:basedOn w:val="Normal"/>
    <w:next w:val="Normal"/>
    <w:autoRedefine/>
    <w:uiPriority w:val="39"/>
    <w:semiHidden/>
    <w:unhideWhenUsed/>
    <w:rsid w:val="007A7009"/>
    <w:pPr>
      <w:spacing w:after="100"/>
      <w:ind w:left="1400"/>
    </w:pPr>
  </w:style>
  <w:style w:type="paragraph" w:styleId="TOC9">
    <w:name w:val="toc 9"/>
    <w:basedOn w:val="Normal"/>
    <w:next w:val="Normal"/>
    <w:autoRedefine/>
    <w:uiPriority w:val="39"/>
    <w:semiHidden/>
    <w:unhideWhenUsed/>
    <w:rsid w:val="007A7009"/>
    <w:pPr>
      <w:spacing w:after="100"/>
      <w:ind w:left="1600"/>
    </w:pPr>
  </w:style>
  <w:style w:type="table" w:styleId="MediumList2-Accent1">
    <w:name w:val="Medium List 2 Accent 1"/>
    <w:basedOn w:val="TableNormal"/>
    <w:uiPriority w:val="66"/>
    <w:rsid w:val="005D5411"/>
    <w:pPr>
      <w:spacing w:after="0" w:line="240" w:lineRule="auto"/>
    </w:pPr>
    <w:rPr>
      <w:rFonts w:asciiTheme="majorHAnsi" w:eastAsiaTheme="majorEastAsia" w:hAnsiTheme="majorHAnsi" w:cstheme="majorBidi"/>
      <w:color w:val="001B3D" w:themeColor="text1"/>
      <w:kern w:val="0"/>
      <w:lang w:eastAsia="fr-FR"/>
      <w14:ligatures w14:val="none"/>
    </w:rPr>
    <w:tblPr>
      <w:tblStyleRowBandSize w:val="1"/>
      <w:tblStyleColBandSize w:val="1"/>
      <w:tblBorders>
        <w:top w:val="single" w:sz="8" w:space="0" w:color="D7A900" w:themeColor="accent1"/>
        <w:left w:val="single" w:sz="8" w:space="0" w:color="D7A900" w:themeColor="accent1"/>
        <w:bottom w:val="single" w:sz="8" w:space="0" w:color="D7A900" w:themeColor="accent1"/>
        <w:right w:val="single" w:sz="8" w:space="0" w:color="D7A900" w:themeColor="accent1"/>
      </w:tblBorders>
    </w:tblPr>
    <w:tblStylePr w:type="firstRow">
      <w:rPr>
        <w:sz w:val="24"/>
        <w:szCs w:val="24"/>
      </w:rPr>
      <w:tblPr/>
      <w:tcPr>
        <w:tcBorders>
          <w:top w:val="nil"/>
          <w:left w:val="nil"/>
          <w:bottom w:val="single" w:sz="24" w:space="0" w:color="D7A900" w:themeColor="accent1"/>
          <w:right w:val="nil"/>
          <w:insideH w:val="nil"/>
          <w:insideV w:val="nil"/>
        </w:tcBorders>
        <w:shd w:val="clear" w:color="auto" w:fill="FFFFFF" w:themeFill="background1"/>
      </w:tcPr>
    </w:tblStylePr>
    <w:tblStylePr w:type="lastRow">
      <w:tblPr/>
      <w:tcPr>
        <w:tcBorders>
          <w:top w:val="single" w:sz="8" w:space="0" w:color="D7A900"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7A900" w:themeColor="accent1"/>
          <w:insideH w:val="nil"/>
          <w:insideV w:val="nil"/>
        </w:tcBorders>
        <w:shd w:val="clear" w:color="auto" w:fill="FFFFFF" w:themeFill="background1"/>
      </w:tcPr>
    </w:tblStylePr>
    <w:tblStylePr w:type="lastCol">
      <w:tblPr/>
      <w:tcPr>
        <w:tcBorders>
          <w:top w:val="nil"/>
          <w:left w:val="single" w:sz="8" w:space="0" w:color="D7A90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B6" w:themeFill="accent1" w:themeFillTint="3F"/>
      </w:tcPr>
    </w:tblStylePr>
    <w:tblStylePr w:type="band1Horz">
      <w:tblPr/>
      <w:tcPr>
        <w:tcBorders>
          <w:top w:val="nil"/>
          <w:bottom w:val="nil"/>
          <w:insideH w:val="nil"/>
          <w:insideV w:val="nil"/>
        </w:tcBorders>
        <w:shd w:val="clear" w:color="auto" w:fill="FFEFB6"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ridTable4-Accent1">
    <w:name w:val="Grid Table 4 Accent 1"/>
    <w:basedOn w:val="TableNormal"/>
    <w:uiPriority w:val="49"/>
    <w:rsid w:val="00C87A9E"/>
    <w:pPr>
      <w:spacing w:after="0" w:line="240" w:lineRule="auto"/>
    </w:pPr>
    <w:tblPr>
      <w:tblStyleRowBandSize w:val="1"/>
      <w:tblStyleColBandSize w:val="1"/>
      <w:tblBorders>
        <w:top w:val="single" w:sz="4" w:space="0" w:color="FFD84E" w:themeColor="accent1" w:themeTint="99"/>
        <w:left w:val="single" w:sz="4" w:space="0" w:color="FFD84E" w:themeColor="accent1" w:themeTint="99"/>
        <w:bottom w:val="single" w:sz="4" w:space="0" w:color="FFD84E" w:themeColor="accent1" w:themeTint="99"/>
        <w:right w:val="single" w:sz="4" w:space="0" w:color="FFD84E" w:themeColor="accent1" w:themeTint="99"/>
        <w:insideH w:val="single" w:sz="4" w:space="0" w:color="FFD84E" w:themeColor="accent1" w:themeTint="99"/>
        <w:insideV w:val="single" w:sz="4" w:space="0" w:color="FFD84E" w:themeColor="accent1" w:themeTint="99"/>
      </w:tblBorders>
    </w:tblPr>
    <w:tblStylePr w:type="firstRow">
      <w:rPr>
        <w:b/>
        <w:bCs/>
        <w:color w:val="FFFFFF" w:themeColor="background1"/>
      </w:rPr>
      <w:tblPr/>
      <w:tcPr>
        <w:tcBorders>
          <w:top w:val="single" w:sz="4" w:space="0" w:color="D7A900" w:themeColor="accent1"/>
          <w:left w:val="single" w:sz="4" w:space="0" w:color="D7A900" w:themeColor="accent1"/>
          <w:bottom w:val="single" w:sz="4" w:space="0" w:color="D7A900" w:themeColor="accent1"/>
          <w:right w:val="single" w:sz="4" w:space="0" w:color="D7A900" w:themeColor="accent1"/>
          <w:insideH w:val="nil"/>
          <w:insideV w:val="nil"/>
        </w:tcBorders>
        <w:shd w:val="clear" w:color="auto" w:fill="D7A900" w:themeFill="accent1"/>
      </w:tcPr>
    </w:tblStylePr>
    <w:tblStylePr w:type="lastRow">
      <w:rPr>
        <w:b/>
        <w:bCs/>
      </w:rPr>
      <w:tblPr/>
      <w:tcPr>
        <w:tcBorders>
          <w:top w:val="double" w:sz="4" w:space="0" w:color="D7A900" w:themeColor="accent1"/>
        </w:tcBorders>
      </w:tcPr>
    </w:tblStylePr>
    <w:tblStylePr w:type="firstCol">
      <w:rPr>
        <w:b/>
        <w:bCs/>
      </w:rPr>
    </w:tblStylePr>
    <w:tblStylePr w:type="lastCol">
      <w:rPr>
        <w:b/>
        <w:bCs/>
      </w:rPr>
    </w:tblStylePr>
    <w:tblStylePr w:type="band1Vert">
      <w:tblPr/>
      <w:tcPr>
        <w:shd w:val="clear" w:color="auto" w:fill="FFF2C4" w:themeFill="accent1" w:themeFillTint="33"/>
      </w:tcPr>
    </w:tblStylePr>
    <w:tblStylePr w:type="band1Horz">
      <w:tblPr/>
      <w:tcPr>
        <w:shd w:val="clear" w:color="auto" w:fill="FFF2C4" w:themeFill="accent1" w:themeFillTint="33"/>
      </w:tcPr>
    </w:tblStylePr>
  </w:style>
  <w:style w:type="table" w:customStyle="1" w:styleId="Style1">
    <w:name w:val="Style1"/>
    <w:basedOn w:val="TableNormal"/>
    <w:uiPriority w:val="99"/>
    <w:rsid w:val="00033AB2"/>
    <w:pPr>
      <w:spacing w:after="0" w:line="240" w:lineRule="auto"/>
    </w:pPr>
    <w:rPr>
      <w:rFonts w:ascii="Be Vietnam Pro" w:hAnsi="Be Vietnam Pro"/>
      <w:color w:val="D7A900" w:themeColor="accent1"/>
    </w:rPr>
    <w:tblPr/>
  </w:style>
  <w:style w:type="table" w:customStyle="1" w:styleId="TableauClubVET">
    <w:name w:val="Tableau ClubVET"/>
    <w:basedOn w:val="TableNormal"/>
    <w:uiPriority w:val="99"/>
    <w:rsid w:val="008D44E9"/>
    <w:pPr>
      <w:spacing w:after="0" w:line="240" w:lineRule="auto"/>
    </w:pPr>
    <w:tblPr/>
  </w:style>
  <w:style w:type="table" w:customStyle="1" w:styleId="ClubVET">
    <w:name w:val="ClubVET"/>
    <w:basedOn w:val="TableNormal"/>
    <w:uiPriority w:val="99"/>
    <w:rsid w:val="00013CD0"/>
    <w:pPr>
      <w:spacing w:after="0" w:line="240" w:lineRule="auto"/>
    </w:pPr>
    <w:rPr>
      <w:rFonts w:ascii="Be Vietnam Pro" w:hAnsi="Be Vietnam Pro"/>
      <w:sz w:val="20"/>
    </w:rPr>
    <w:tblPr>
      <w:tblStyleRowBandSize w:val="1"/>
      <w:tblBorders>
        <w:top w:val="single" w:sz="4" w:space="0" w:color="ADADAD" w:themeColor="background2" w:themeShade="BF"/>
        <w:left w:val="single" w:sz="4" w:space="0" w:color="ADADAD" w:themeColor="background2" w:themeShade="BF"/>
        <w:bottom w:val="single" w:sz="4" w:space="0" w:color="ADADAD" w:themeColor="background2" w:themeShade="BF"/>
        <w:right w:val="single" w:sz="4" w:space="0" w:color="ADADAD" w:themeColor="background2" w:themeShade="BF"/>
        <w:insideH w:val="single" w:sz="4" w:space="0" w:color="ADADAD" w:themeColor="background2" w:themeShade="BF"/>
        <w:insideV w:val="single" w:sz="4" w:space="0" w:color="ADADAD" w:themeColor="background2" w:themeShade="BF"/>
      </w:tblBorders>
    </w:tblPr>
    <w:tcPr>
      <w:shd w:val="clear" w:color="auto" w:fill="FFFFFF" w:themeFill="background1"/>
      <w:vAlign w:val="center"/>
    </w:tcPr>
    <w:tblStylePr w:type="firstRow">
      <w:rPr>
        <w:rFonts w:ascii="Be Vietnam Pro" w:hAnsi="Be Vietnam Pro"/>
        <w:b/>
        <w:color w:val="FFC000"/>
        <w:sz w:val="20"/>
      </w:rPr>
      <w:tblPr/>
      <w:tcPr>
        <w:shd w:val="clear" w:color="auto" w:fill="D7A900" w:themeFill="accent1"/>
      </w:tcPr>
    </w:tblStylePr>
    <w:tblStylePr w:type="band1Horz">
      <w:tblPr/>
      <w:tcPr>
        <w:shd w:val="clear" w:color="auto" w:fill="E8E8E8" w:themeFill="background2"/>
      </w:tcPr>
    </w:tblStylePr>
  </w:style>
  <w:style w:type="character" w:styleId="PlaceholderText">
    <w:name w:val="Placeholder Text"/>
    <w:basedOn w:val="DefaultParagraphFont"/>
    <w:uiPriority w:val="99"/>
    <w:semiHidden/>
    <w:rsid w:val="00F105E3"/>
    <w:rPr>
      <w:color w:val="666666"/>
    </w:rPr>
  </w:style>
  <w:style w:type="character" w:styleId="Hyperlink">
    <w:name w:val="Hyperlink"/>
    <w:basedOn w:val="DefaultParagraphFont"/>
    <w:uiPriority w:val="99"/>
    <w:unhideWhenUsed/>
    <w:rsid w:val="5C035FCB"/>
    <w:rPr>
      <w:color w:val="467886"/>
      <w:u w:val="single"/>
    </w:rPr>
  </w:style>
  <w:style w:type="paragraph" w:styleId="Revision">
    <w:name w:val="Revision"/>
    <w:hidden/>
    <w:uiPriority w:val="99"/>
    <w:semiHidden/>
    <w:rsid w:val="00263E9D"/>
    <w:pPr>
      <w:spacing w:after="0" w:line="240" w:lineRule="auto"/>
    </w:pPr>
    <w:rPr>
      <w:rFonts w:ascii="Be Vietnam Pro" w:hAnsi="Be Vietnam Pro"/>
      <w:color w:val="001B3D"/>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0613620">
      <w:bodyDiv w:val="1"/>
      <w:marLeft w:val="0"/>
      <w:marRight w:val="0"/>
      <w:marTop w:val="0"/>
      <w:marBottom w:val="0"/>
      <w:divBdr>
        <w:top w:val="none" w:sz="0" w:space="0" w:color="auto"/>
        <w:left w:val="none" w:sz="0" w:space="0" w:color="auto"/>
        <w:bottom w:val="none" w:sz="0" w:space="0" w:color="auto"/>
        <w:right w:val="none" w:sz="0" w:space="0" w:color="auto"/>
      </w:divBdr>
    </w:div>
    <w:div w:id="1641106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ClubVET">
      <a:dk1>
        <a:srgbClr val="001B3D"/>
      </a:dk1>
      <a:lt1>
        <a:sysClr val="window" lastClr="FFFFFF"/>
      </a:lt1>
      <a:dk2>
        <a:srgbClr val="00538B"/>
      </a:dk2>
      <a:lt2>
        <a:srgbClr val="E8E8E8"/>
      </a:lt2>
      <a:accent1>
        <a:srgbClr val="D7A900"/>
      </a:accent1>
      <a:accent2>
        <a:srgbClr val="00538B"/>
      </a:accent2>
      <a:accent3>
        <a:srgbClr val="001B3D"/>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DA8F6B7583F2C46A1A00347A90A7DBB" ma:contentTypeVersion="12" ma:contentTypeDescription="Crée un document." ma:contentTypeScope="" ma:versionID="8fe09b1e97be7c22b2d479f7ba30dbf9">
  <xsd:schema xmlns:xsd="http://www.w3.org/2001/XMLSchema" xmlns:xs="http://www.w3.org/2001/XMLSchema" xmlns:p="http://schemas.microsoft.com/office/2006/metadata/properties" xmlns:ns2="31d96712-54f9-46f1-b034-8bad26491ecd" xmlns:ns3="b30c4335-99fc-4573-9fd3-42a83367a6a8" targetNamespace="http://schemas.microsoft.com/office/2006/metadata/properties" ma:root="true" ma:fieldsID="b27d0c2a300984b4d69d63eade8fc955" ns2:_="" ns3:_="">
    <xsd:import namespace="31d96712-54f9-46f1-b034-8bad26491ecd"/>
    <xsd:import namespace="b30c4335-99fc-4573-9fd3-42a83367a6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d96712-54f9-46f1-b034-8bad26491e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d2ff5bf6-a680-46c4-b227-ac2ce0072bd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0c4335-99fc-4573-9fd3-42a83367a6a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554a4b2-7a12-4289-a695-b4917a4a43a5}" ma:internalName="TaxCatchAll" ma:showField="CatchAllData" ma:web="b30c4335-99fc-4573-9fd3-42a83367a6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1d96712-54f9-46f1-b034-8bad26491ecd">
      <Terms xmlns="http://schemas.microsoft.com/office/infopath/2007/PartnerControls"/>
    </lcf76f155ced4ddcb4097134ff3c332f>
    <TaxCatchAll xmlns="b30c4335-99fc-4573-9fd3-42a83367a6a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E9E51C-93DD-4289-9FE4-A220D1E2D16F}">
  <ds:schemaRefs>
    <ds:schemaRef ds:uri="http://schemas.microsoft.com/sharepoint/v3/contenttype/forms"/>
  </ds:schemaRefs>
</ds:datastoreItem>
</file>

<file path=customXml/itemProps2.xml><?xml version="1.0" encoding="utf-8"?>
<ds:datastoreItem xmlns:ds="http://schemas.openxmlformats.org/officeDocument/2006/customXml" ds:itemID="{DE57B61F-7ACE-4169-9557-B727244F97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d96712-54f9-46f1-b034-8bad26491ecd"/>
    <ds:schemaRef ds:uri="b30c4335-99fc-4573-9fd3-42a83367a6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870F81-F506-4FEA-A8DA-4A365BFF53FA}">
  <ds:schemaRefs>
    <ds:schemaRef ds:uri="http://schemas.microsoft.com/office/2006/metadata/properties"/>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b30c4335-99fc-4573-9fd3-42a83367a6a8"/>
    <ds:schemaRef ds:uri="http://purl.org/dc/terms/"/>
    <ds:schemaRef ds:uri="31d96712-54f9-46f1-b034-8bad26491ecd"/>
    <ds:schemaRef ds:uri="http://www.w3.org/XML/1998/namespace"/>
    <ds:schemaRef ds:uri="http://purl.org/dc/elements/1.1/"/>
  </ds:schemaRefs>
</ds:datastoreItem>
</file>

<file path=customXml/itemProps4.xml><?xml version="1.0" encoding="utf-8"?>
<ds:datastoreItem xmlns:ds="http://schemas.openxmlformats.org/officeDocument/2006/customXml" ds:itemID="{59BC90F7-BD1C-4549-ADB3-203D25F30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TotalTime>
  <Pages>1</Pages>
  <Words>1310</Words>
  <Characters>7471</Characters>
  <Application>Microsoft Office Word</Application>
  <DocSecurity>4</DocSecurity>
  <Lines>62</Lines>
  <Paragraphs>17</Paragraphs>
  <ScaleCrop>false</ScaleCrop>
  <Company/>
  <LinksUpToDate>false</LinksUpToDate>
  <CharactersWithSpaces>8764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MEYNIER</dc:creator>
  <cp:keywords/>
  <dc:description/>
  <cp:lastModifiedBy>Guillaume VICAIRE</cp:lastModifiedBy>
  <cp:revision>215</cp:revision>
  <cp:lastPrinted>2024-09-20T20:46:00Z</cp:lastPrinted>
  <dcterms:created xsi:type="dcterms:W3CDTF">2024-09-20T17:05:00Z</dcterms:created>
  <dcterms:modified xsi:type="dcterms:W3CDTF">2025-06-05T12:55:00Z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0x0101003DA8F6B7583F2C46A1A00347A90A7DBB</vt:lpwstr>
  </property>
</Properties>
</file>