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70647" w:rsidR="00435343" w:rsidP="00772C09" w:rsidRDefault="00E516B8" w14:paraId="50295A9F" w14:textId="54FFD264">
      <w:pPr>
        <w:spacing w:after="0"/>
        <w:ind w:left="2160" w:firstLine="720"/>
        <w:rPr>
          <w:rFonts w:ascii="Avenir Black" w:hAnsi="Avenir Black"/>
          <w:b/>
          <w:bCs/>
          <w:smallCaps/>
          <w:color w:val="63BAE9"/>
          <w:sz w:val="32"/>
          <w:szCs w:val="40"/>
          <w:lang w:val="fr-FR"/>
        </w:rPr>
      </w:pPr>
      <w:r w:rsidRPr="00070647">
        <w:rPr>
          <w:rFonts w:ascii="Avenir Black" w:hAnsi="Avenir Black"/>
          <w:b/>
          <w:bCs/>
          <w:smallCaps/>
          <w:color w:val="63BAE9"/>
          <w:sz w:val="32"/>
          <w:szCs w:val="40"/>
          <w:lang w:val="fr-FR"/>
        </w:rPr>
        <w:t xml:space="preserve">FICHE D'INFORMATIONS </w:t>
      </w:r>
      <w:r w:rsidR="00BF1B5B">
        <w:rPr>
          <w:rFonts w:ascii="Avenir Black" w:hAnsi="Avenir Black"/>
          <w:b/>
          <w:bCs/>
          <w:smallCaps/>
          <w:color w:val="63BAE9"/>
          <w:sz w:val="32"/>
          <w:szCs w:val="40"/>
          <w:lang w:val="fr-FR"/>
        </w:rPr>
        <w:t>CLUBVET</w:t>
      </w:r>
    </w:p>
    <w:p w:rsidR="00DC651F" w:rsidP="00E516B8" w:rsidRDefault="00675602" w14:paraId="5C2A61C7" w14:textId="74452E54">
      <w:pPr>
        <w:jc w:val="both"/>
        <w:rPr>
          <w:rFonts w:ascii="Avenir Next LT Pro" w:hAnsi="Avenir Next LT Pro" w:cs="Arial"/>
          <w:i/>
          <w:iCs/>
          <w:lang w:val="fr-FR"/>
        </w:rPr>
      </w:pPr>
      <w:r>
        <w:rPr>
          <w:rFonts w:ascii="Avenir Black" w:hAnsi="Avenir Black"/>
          <w:b/>
          <w:bCs/>
          <w:smallCaps/>
          <w:color w:val="63BAE9"/>
          <w:lang w:val="fr-FR"/>
        </w:rPr>
        <w:tab/>
      </w:r>
    </w:p>
    <w:p w:rsidRPr="004810D0" w:rsidR="00DC7236" w:rsidP="00E516B8" w:rsidRDefault="00DC7236" w14:paraId="205DBB48" w14:textId="77777777">
      <w:pPr>
        <w:jc w:val="both"/>
        <w:rPr>
          <w:rFonts w:ascii="Avenir Next LT Pro" w:hAnsi="Avenir Next LT Pro" w:cs="Arial"/>
          <w:i/>
          <w:iCs/>
          <w:lang w:val="fr-FR"/>
        </w:rPr>
      </w:pPr>
    </w:p>
    <w:p w:rsidR="001C37CC" w:rsidP="001C37CC" w:rsidRDefault="00BF1B5B" w14:paraId="0033CCCA" w14:textId="5A85F268">
      <w:pPr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</w:pPr>
      <w:r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  <w:t>1</w:t>
      </w:r>
      <w:r w:rsidRPr="00ED25CE" w:rsidR="001C37CC"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  <w:t xml:space="preserve"> – Documents</w:t>
      </w:r>
      <w:r w:rsidR="001C37CC"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  <w:t xml:space="preserve"> complémentaires à fournir</w:t>
      </w:r>
      <w:r w:rsidRPr="00ED25CE" w:rsidR="001C37CC"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  <w:t> </w:t>
      </w:r>
      <w:r w:rsidR="001C37CC"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  <w:t>(normalement disponibles auprès de votre expert-comptable) :</w:t>
      </w:r>
    </w:p>
    <w:p w:rsidR="001C37CC" w:rsidP="001C37CC" w:rsidRDefault="001C37CC" w14:paraId="5E441621" w14:textId="2DB93F52">
      <w:pPr>
        <w:pStyle w:val="ListParagraph"/>
        <w:numPr>
          <w:ilvl w:val="0"/>
          <w:numId w:val="5"/>
        </w:numPr>
        <w:rPr>
          <w:rFonts w:ascii="Avenir Next LT Pro" w:hAnsi="Avenir Next LT Pro"/>
          <w:sz w:val="20"/>
          <w:szCs w:val="12"/>
          <w:lang w:val="fr-FR"/>
        </w:rPr>
      </w:pPr>
      <w:bookmarkStart w:name="OLE_LINK1" w:id="0"/>
      <w:r w:rsidRPr="00FF2F8D">
        <w:rPr>
          <w:rFonts w:ascii="Avenir Next LT Pro" w:hAnsi="Avenir Next LT Pro"/>
          <w:sz w:val="20"/>
          <w:szCs w:val="12"/>
          <w:lang w:val="fr-FR"/>
        </w:rPr>
        <w:t xml:space="preserve">Plaquettes comptables (bilan et compte de résultat) des 3 derniers exercices comptables </w:t>
      </w:r>
      <w:r w:rsidR="00FC48AF">
        <w:rPr>
          <w:rFonts w:ascii="Avenir Next LT Pro" w:hAnsi="Avenir Next LT Pro"/>
          <w:sz w:val="20"/>
          <w:szCs w:val="12"/>
          <w:lang w:val="fr-FR"/>
        </w:rPr>
        <w:t>au</w:t>
      </w:r>
      <w:r w:rsidRPr="00FF2F8D">
        <w:rPr>
          <w:rFonts w:ascii="Avenir Next LT Pro" w:hAnsi="Avenir Next LT Pro"/>
          <w:sz w:val="20"/>
          <w:szCs w:val="12"/>
          <w:lang w:val="fr-FR"/>
        </w:rPr>
        <w:t xml:space="preserve"> format </w:t>
      </w:r>
      <w:r w:rsidR="00FC48AF">
        <w:rPr>
          <w:rFonts w:ascii="Avenir Next LT Pro" w:hAnsi="Avenir Next LT Pro"/>
          <w:sz w:val="20"/>
          <w:szCs w:val="12"/>
          <w:lang w:val="fr-FR"/>
        </w:rPr>
        <w:t>Excel</w:t>
      </w:r>
    </w:p>
    <w:p w:rsidRPr="00FF2F8D" w:rsidR="00FC48AF" w:rsidP="001C37CC" w:rsidRDefault="00FC48AF" w14:paraId="176E18D4" w14:textId="1AAF21E1">
      <w:pPr>
        <w:pStyle w:val="ListParagraph"/>
        <w:numPr>
          <w:ilvl w:val="0"/>
          <w:numId w:val="5"/>
        </w:numPr>
        <w:rPr>
          <w:rFonts w:ascii="Avenir Next LT Pro" w:hAnsi="Avenir Next LT Pro"/>
          <w:sz w:val="20"/>
          <w:szCs w:val="12"/>
          <w:lang w:val="fr-FR"/>
        </w:rPr>
      </w:pPr>
      <w:r>
        <w:rPr>
          <w:rFonts w:ascii="Avenir Next LT Pro" w:hAnsi="Avenir Next LT Pro"/>
          <w:sz w:val="20"/>
          <w:szCs w:val="12"/>
          <w:lang w:val="fr-FR"/>
        </w:rPr>
        <w:t>Balance générale des 3 derniers exercices au format Excel</w:t>
      </w:r>
    </w:p>
    <w:p w:rsidRPr="00FF2F8D" w:rsidR="001C37CC" w:rsidP="001C37CC" w:rsidRDefault="001C37CC" w14:paraId="7511EB65" w14:textId="57C4B34D">
      <w:pPr>
        <w:pStyle w:val="ListParagraph"/>
        <w:numPr>
          <w:ilvl w:val="0"/>
          <w:numId w:val="5"/>
        </w:numPr>
        <w:rPr>
          <w:rFonts w:ascii="Avenir Next LT Pro" w:hAnsi="Avenir Next LT Pro"/>
          <w:sz w:val="20"/>
          <w:szCs w:val="12"/>
          <w:lang w:val="fr-FR"/>
        </w:rPr>
      </w:pPr>
      <w:r w:rsidRPr="00FF2F8D">
        <w:rPr>
          <w:rFonts w:ascii="Avenir Next LT Pro" w:hAnsi="Avenir Next LT Pro"/>
          <w:sz w:val="20"/>
          <w:szCs w:val="12"/>
          <w:lang w:val="fr-FR"/>
        </w:rPr>
        <w:t xml:space="preserve">Chiffre d’affaires mensuel </w:t>
      </w:r>
      <w:r w:rsidR="00BF1B5B">
        <w:rPr>
          <w:rFonts w:ascii="Avenir Next LT Pro" w:hAnsi="Avenir Next LT Pro"/>
          <w:sz w:val="20"/>
          <w:szCs w:val="12"/>
          <w:lang w:val="fr-FR"/>
        </w:rPr>
        <w:t>HT</w:t>
      </w:r>
      <w:r w:rsidRPr="00FF2F8D">
        <w:rPr>
          <w:rFonts w:ascii="Avenir Next LT Pro" w:hAnsi="Avenir Next LT Pro"/>
          <w:sz w:val="20"/>
          <w:szCs w:val="12"/>
          <w:lang w:val="fr-FR"/>
        </w:rPr>
        <w:t xml:space="preserve"> de l’année en cours et des </w:t>
      </w:r>
      <w:r w:rsidR="00FC48AF">
        <w:rPr>
          <w:rFonts w:ascii="Avenir Next LT Pro" w:hAnsi="Avenir Next LT Pro"/>
          <w:sz w:val="20"/>
          <w:szCs w:val="12"/>
          <w:lang w:val="fr-FR"/>
        </w:rPr>
        <w:t>2</w:t>
      </w:r>
      <w:r w:rsidRPr="00FF2F8D">
        <w:rPr>
          <w:rFonts w:ascii="Avenir Next LT Pro" w:hAnsi="Avenir Next LT Pro"/>
          <w:sz w:val="20"/>
          <w:szCs w:val="12"/>
          <w:lang w:val="fr-FR"/>
        </w:rPr>
        <w:t xml:space="preserve"> dernières années</w:t>
      </w:r>
    </w:p>
    <w:p w:rsidR="00E24E38" w:rsidP="001C37CC" w:rsidRDefault="00E24E38" w14:paraId="302A4D4D" w14:textId="2E592EF9">
      <w:pPr>
        <w:pStyle w:val="ListParagraph"/>
        <w:numPr>
          <w:ilvl w:val="0"/>
          <w:numId w:val="5"/>
        </w:numPr>
        <w:rPr>
          <w:rFonts w:ascii="Avenir Next LT Pro" w:hAnsi="Avenir Next LT Pro"/>
          <w:sz w:val="20"/>
          <w:szCs w:val="12"/>
          <w:lang w:val="fr-FR"/>
        </w:rPr>
      </w:pPr>
      <w:r>
        <w:rPr>
          <w:rFonts w:ascii="Avenir Next LT Pro" w:hAnsi="Avenir Next LT Pro"/>
          <w:sz w:val="20"/>
          <w:szCs w:val="12"/>
          <w:lang w:val="fr-FR"/>
        </w:rPr>
        <w:t>Grille tarifaire des actes</w:t>
      </w:r>
    </w:p>
    <w:p w:rsidRPr="00FF2F8D" w:rsidR="001C37CC" w:rsidP="001C37CC" w:rsidRDefault="001C37CC" w14:paraId="4B807023" w14:textId="2B44CA0D">
      <w:pPr>
        <w:pStyle w:val="ListParagraph"/>
        <w:numPr>
          <w:ilvl w:val="0"/>
          <w:numId w:val="5"/>
        </w:numPr>
        <w:rPr>
          <w:rFonts w:ascii="Avenir Next LT Pro" w:hAnsi="Avenir Next LT Pro"/>
          <w:sz w:val="20"/>
          <w:szCs w:val="12"/>
          <w:lang w:val="fr-FR"/>
        </w:rPr>
      </w:pPr>
      <w:r w:rsidRPr="00FF2F8D">
        <w:rPr>
          <w:rFonts w:ascii="Avenir Next LT Pro" w:hAnsi="Avenir Next LT Pro"/>
          <w:sz w:val="20"/>
          <w:szCs w:val="12"/>
          <w:lang w:val="fr-FR"/>
        </w:rPr>
        <w:t xml:space="preserve">Livre de paie de l’année dernière et de l’année en cours </w:t>
      </w:r>
    </w:p>
    <w:p w:rsidRPr="00FF2F8D" w:rsidR="001C37CC" w:rsidP="001C37CC" w:rsidRDefault="001C37CC" w14:paraId="195ABEAB" w14:textId="429460D1">
      <w:pPr>
        <w:pStyle w:val="ListParagraph"/>
        <w:numPr>
          <w:ilvl w:val="0"/>
          <w:numId w:val="5"/>
        </w:numPr>
        <w:rPr>
          <w:rFonts w:ascii="Avenir Next LT Pro" w:hAnsi="Avenir Next LT Pro"/>
          <w:sz w:val="20"/>
          <w:szCs w:val="12"/>
          <w:lang w:val="fr-FR"/>
        </w:rPr>
      </w:pPr>
      <w:r w:rsidRPr="00FF2F8D">
        <w:rPr>
          <w:rFonts w:ascii="Avenir Next LT Pro" w:hAnsi="Avenir Next LT Pro"/>
          <w:sz w:val="20"/>
          <w:szCs w:val="12"/>
          <w:lang w:val="fr-FR"/>
        </w:rPr>
        <w:t>Grand livre comptable de la dernière année (en format PDF ou Excel</w:t>
      </w:r>
      <w:r w:rsidR="002C238A">
        <w:rPr>
          <w:rFonts w:ascii="Avenir Next LT Pro" w:hAnsi="Avenir Next LT Pro"/>
          <w:sz w:val="20"/>
          <w:szCs w:val="12"/>
          <w:lang w:val="fr-FR"/>
        </w:rPr>
        <w:t>) – optionnel</w:t>
      </w:r>
    </w:p>
    <w:bookmarkEnd w:id="0"/>
    <w:p w:rsidRPr="00772C09" w:rsidR="00772C09" w:rsidP="00772C09" w:rsidRDefault="00772C09" w14:paraId="590F4D6F" w14:textId="77777777">
      <w:pPr>
        <w:pStyle w:val="ListParagraph"/>
        <w:spacing w:after="120" w:line="360" w:lineRule="auto"/>
        <w:jc w:val="both"/>
        <w:rPr>
          <w:rFonts w:ascii="Avenir Next LT Pro" w:hAnsi="Avenir Next LT Pro"/>
          <w:sz w:val="20"/>
          <w:szCs w:val="20"/>
          <w:lang w:val="fr-FR"/>
        </w:rPr>
      </w:pPr>
    </w:p>
    <w:p w:rsidRPr="004810D0" w:rsidR="00070647" w:rsidP="00070647" w:rsidRDefault="00BF1B5B" w14:paraId="1242ACFA" w14:textId="32E8DD66">
      <w:pPr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</w:pPr>
      <w:r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  <w:t>2</w:t>
      </w:r>
      <w:r w:rsidRPr="004810D0" w:rsidR="00070647"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  <w:t xml:space="preserve"> – Activité</w:t>
      </w:r>
    </w:p>
    <w:p w:rsidRPr="00470C35" w:rsidR="00470C35" w:rsidP="00470C35" w:rsidRDefault="00070647" w14:paraId="4F24A6F7" w14:textId="69077B23">
      <w:pPr>
        <w:pStyle w:val="ListParagraph"/>
        <w:numPr>
          <w:ilvl w:val="0"/>
          <w:numId w:val="1"/>
        </w:numPr>
        <w:spacing w:after="120" w:line="360" w:lineRule="auto"/>
        <w:ind w:left="714" w:hanging="357"/>
        <w:jc w:val="both"/>
        <w:rPr>
          <w:rFonts w:ascii="Avenir Next LT Pro" w:hAnsi="Avenir Next LT Pro"/>
          <w:sz w:val="20"/>
          <w:szCs w:val="20"/>
          <w:lang w:val="fr-FR"/>
        </w:rPr>
      </w:pPr>
      <w:r w:rsidRPr="004810D0">
        <w:rPr>
          <w:rFonts w:ascii="Avenir Next LT Pro" w:hAnsi="Avenir Next LT Pro"/>
          <w:sz w:val="20"/>
          <w:szCs w:val="20"/>
          <w:lang w:val="fr-FR"/>
        </w:rPr>
        <w:t>Chiffre d’affaires HT 202</w:t>
      </w:r>
      <w:r w:rsidR="00BF1B5B">
        <w:rPr>
          <w:rFonts w:ascii="Avenir Next LT Pro" w:hAnsi="Avenir Next LT Pro"/>
          <w:sz w:val="20"/>
          <w:szCs w:val="20"/>
          <w:lang w:val="fr-FR"/>
        </w:rPr>
        <w:t>3</w:t>
      </w:r>
      <w:r w:rsidRPr="004810D0">
        <w:rPr>
          <w:rFonts w:ascii="Avenir Next LT Pro" w:hAnsi="Avenir Next LT Pro"/>
          <w:sz w:val="20"/>
          <w:szCs w:val="20"/>
          <w:lang w:val="fr-FR"/>
        </w:rPr>
        <w:t xml:space="preserve"> : </w:t>
      </w:r>
      <w:r w:rsidRPr="004810D0" w:rsidR="000846EA">
        <w:rPr>
          <w:rFonts w:ascii="Avenir Next LT Pro" w:hAnsi="Avenir Next LT Pro"/>
          <w:sz w:val="20"/>
          <w:szCs w:val="20"/>
          <w:lang w:val="fr-FR"/>
        </w:rPr>
        <w:t>………………</w:t>
      </w:r>
      <w:r w:rsidR="000846EA">
        <w:rPr>
          <w:rFonts w:ascii="Avenir Next LT Pro" w:hAnsi="Avenir Next LT Pro"/>
          <w:sz w:val="20"/>
          <w:szCs w:val="20"/>
          <w:lang w:val="fr-FR"/>
        </w:rPr>
        <w:t>…</w:t>
      </w:r>
      <w:r w:rsidR="00AE6523"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………………………………………………………………</w:t>
      </w:r>
    </w:p>
    <w:p w:rsidRPr="0063596A" w:rsidR="00470C35" w:rsidP="00F94E5E" w:rsidRDefault="00470C35" w14:paraId="4C2626EC" w14:textId="7B77ADFE">
      <w:pPr>
        <w:pStyle w:val="ListParagraph"/>
        <w:numPr>
          <w:ilvl w:val="0"/>
          <w:numId w:val="2"/>
        </w:numPr>
        <w:spacing w:after="120" w:line="360" w:lineRule="auto"/>
        <w:rPr>
          <w:rFonts w:ascii="Avenir Next LT Pro" w:hAnsi="Avenir Next LT Pro"/>
          <w:sz w:val="20"/>
          <w:szCs w:val="20"/>
          <w:lang w:val="fr-FR"/>
        </w:rPr>
      </w:pPr>
      <w:r w:rsidRPr="004810D0">
        <w:rPr>
          <w:rFonts w:ascii="Avenir Next LT Pro" w:hAnsi="Avenir Next LT Pro"/>
          <w:sz w:val="20"/>
          <w:szCs w:val="20"/>
          <w:lang w:val="fr-FR"/>
        </w:rPr>
        <w:t>% CA canin</w:t>
      </w:r>
      <w:r>
        <w:rPr>
          <w:rFonts w:ascii="Avenir Next LT Pro" w:hAnsi="Avenir Next LT Pro"/>
          <w:sz w:val="20"/>
          <w:szCs w:val="20"/>
          <w:lang w:val="fr-FR"/>
        </w:rPr>
        <w:t xml:space="preserve">e : </w:t>
      </w:r>
      <w:r w:rsidRPr="0063596A">
        <w:rPr>
          <w:rFonts w:ascii="Avenir Next LT Pro" w:hAnsi="Avenir Next LT Pro"/>
          <w:sz w:val="20"/>
          <w:szCs w:val="20"/>
          <w:lang w:val="fr-FR"/>
        </w:rPr>
        <w:t>………</w:t>
      </w:r>
      <w:r>
        <w:rPr>
          <w:rFonts w:ascii="Avenir Next LT Pro" w:hAnsi="Avenir Next LT Pro"/>
          <w:sz w:val="20"/>
          <w:szCs w:val="20"/>
          <w:lang w:val="fr-FR"/>
        </w:rPr>
        <w:t>…</w:t>
      </w:r>
      <w:r w:rsidRPr="0063596A">
        <w:rPr>
          <w:rFonts w:ascii="Avenir Next LT Pro" w:hAnsi="Avenir Next LT Pro"/>
          <w:sz w:val="20"/>
          <w:szCs w:val="20"/>
          <w:lang w:val="fr-FR"/>
        </w:rPr>
        <w:t xml:space="preserve"> / CA</w:t>
      </w:r>
      <w:r>
        <w:rPr>
          <w:rFonts w:ascii="Avenir Next LT Pro" w:hAnsi="Avenir Next LT Pro"/>
          <w:sz w:val="20"/>
          <w:szCs w:val="20"/>
          <w:lang w:val="fr-FR"/>
        </w:rPr>
        <w:t xml:space="preserve"> aliments : </w:t>
      </w:r>
      <w:r w:rsidRPr="0063596A">
        <w:rPr>
          <w:rFonts w:ascii="Avenir Next LT Pro" w:hAnsi="Avenir Next LT Pro"/>
          <w:sz w:val="20"/>
          <w:szCs w:val="20"/>
          <w:lang w:val="fr-FR"/>
        </w:rPr>
        <w:t>……</w:t>
      </w:r>
      <w:r>
        <w:rPr>
          <w:rFonts w:ascii="Avenir Next LT Pro" w:hAnsi="Avenir Next LT Pro"/>
          <w:sz w:val="20"/>
          <w:szCs w:val="20"/>
          <w:lang w:val="fr-FR"/>
        </w:rPr>
        <w:t>………….</w:t>
      </w:r>
      <w:r w:rsidR="00F94E5E">
        <w:rPr>
          <w:rFonts w:ascii="Avenir Next LT Pro" w:hAnsi="Avenir Next LT Pro"/>
          <w:sz w:val="20"/>
          <w:szCs w:val="20"/>
          <w:lang w:val="fr-FR"/>
        </w:rPr>
        <w:t xml:space="preserve"> / CA médicaments : ……………</w:t>
      </w:r>
      <w:r w:rsidR="00122814">
        <w:rPr>
          <w:rFonts w:ascii="Avenir Next LT Pro" w:hAnsi="Avenir Next LT Pro"/>
          <w:sz w:val="20"/>
          <w:szCs w:val="20"/>
          <w:lang w:val="fr-FR"/>
        </w:rPr>
        <w:t>…</w:t>
      </w:r>
    </w:p>
    <w:p w:rsidR="00470C35" w:rsidP="00122814" w:rsidRDefault="00470C35" w14:paraId="6EB019BA" w14:textId="15ECC0BC">
      <w:pPr>
        <w:pStyle w:val="ListParagraph"/>
        <w:numPr>
          <w:ilvl w:val="0"/>
          <w:numId w:val="2"/>
        </w:numPr>
        <w:spacing w:after="120" w:line="360" w:lineRule="auto"/>
        <w:jc w:val="both"/>
        <w:rPr>
          <w:rFonts w:ascii="Avenir Next LT Pro" w:hAnsi="Avenir Next LT Pro"/>
          <w:sz w:val="20"/>
          <w:szCs w:val="20"/>
          <w:lang w:val="fr-FR"/>
        </w:rPr>
      </w:pPr>
      <w:r w:rsidRPr="0063596A">
        <w:rPr>
          <w:rFonts w:ascii="Avenir Next LT Pro" w:hAnsi="Avenir Next LT Pro"/>
          <w:sz w:val="20"/>
          <w:szCs w:val="20"/>
          <w:lang w:val="fr-FR"/>
        </w:rPr>
        <w:t>% du CA référé : ………...…… et</w:t>
      </w:r>
      <w:r w:rsidR="00122814">
        <w:rPr>
          <w:rFonts w:ascii="Avenir Next LT Pro" w:hAnsi="Avenir Next LT Pro"/>
          <w:sz w:val="20"/>
          <w:szCs w:val="20"/>
          <w:lang w:val="fr-FR"/>
        </w:rPr>
        <w:t xml:space="preserve"> </w:t>
      </w:r>
      <w:r w:rsidRPr="0063596A">
        <w:rPr>
          <w:rFonts w:ascii="Avenir Next LT Pro" w:hAnsi="Avenir Next LT Pro"/>
          <w:sz w:val="20"/>
          <w:szCs w:val="20"/>
          <w:lang w:val="fr-FR"/>
        </w:rPr>
        <w:t xml:space="preserve">type de </w:t>
      </w:r>
      <w:r>
        <w:rPr>
          <w:rFonts w:ascii="Avenir Next LT Pro" w:hAnsi="Avenir Next LT Pro"/>
          <w:sz w:val="20"/>
          <w:szCs w:val="20"/>
          <w:lang w:val="fr-FR"/>
        </w:rPr>
        <w:t>c</w:t>
      </w:r>
      <w:r w:rsidRPr="0063596A">
        <w:rPr>
          <w:rFonts w:ascii="Avenir Next LT Pro" w:hAnsi="Avenir Next LT Pro"/>
          <w:sz w:val="20"/>
          <w:szCs w:val="20"/>
          <w:lang w:val="fr-FR"/>
        </w:rPr>
        <w:t xml:space="preserve">as référés : </w:t>
      </w:r>
      <w:r>
        <w:rPr>
          <w:rFonts w:ascii="Avenir Next LT Pro" w:hAnsi="Avenir Next LT Pro"/>
          <w:sz w:val="20"/>
          <w:szCs w:val="20"/>
          <w:lang w:val="fr-FR"/>
        </w:rPr>
        <w:t>……………………………………………</w:t>
      </w:r>
      <w:proofErr w:type="gramStart"/>
      <w:r>
        <w:rPr>
          <w:rFonts w:ascii="Avenir Next LT Pro" w:hAnsi="Avenir Next LT Pro"/>
          <w:sz w:val="20"/>
          <w:szCs w:val="20"/>
          <w:lang w:val="fr-FR"/>
        </w:rPr>
        <w:t>…….</w:t>
      </w:r>
      <w:proofErr w:type="gramEnd"/>
      <w:r w:rsidR="00DC7236"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…………………………………………………….</w:t>
      </w:r>
    </w:p>
    <w:p w:rsidRPr="00772C09" w:rsidR="00B723B7" w:rsidP="00772C09" w:rsidRDefault="00070647" w14:paraId="781C65A9" w14:textId="75177B28">
      <w:pPr>
        <w:pStyle w:val="ListParagraph"/>
        <w:numPr>
          <w:ilvl w:val="0"/>
          <w:numId w:val="8"/>
        </w:numPr>
        <w:spacing w:after="120" w:line="360" w:lineRule="auto"/>
        <w:jc w:val="both"/>
        <w:rPr>
          <w:rFonts w:ascii="Avenir Next LT Pro" w:hAnsi="Avenir Next LT Pro"/>
          <w:b/>
          <w:bCs/>
          <w:sz w:val="20"/>
          <w:szCs w:val="20"/>
          <w:lang w:val="fr-FR"/>
        </w:rPr>
      </w:pPr>
      <w:r w:rsidRPr="00772C09">
        <w:rPr>
          <w:rFonts w:ascii="Avenir Next LT Pro" w:hAnsi="Avenir Next LT Pro"/>
          <w:sz w:val="20"/>
          <w:szCs w:val="20"/>
          <w:lang w:val="fr-FR"/>
        </w:rPr>
        <w:t xml:space="preserve">Chiffre d’affaires HT de l’exercice en cours : </w:t>
      </w:r>
      <w:r w:rsidRPr="00772C09" w:rsidR="000F2838">
        <w:rPr>
          <w:rFonts w:ascii="Avenir Next LT Pro" w:hAnsi="Avenir Next LT Pro"/>
          <w:sz w:val="20"/>
          <w:szCs w:val="20"/>
          <w:lang w:val="fr-FR"/>
        </w:rPr>
        <w:t>……</w:t>
      </w:r>
      <w:r w:rsidRPr="00772C09">
        <w:rPr>
          <w:rFonts w:ascii="Avenir Next LT Pro" w:hAnsi="Avenir Next LT Pro"/>
          <w:sz w:val="20"/>
          <w:szCs w:val="20"/>
          <w:lang w:val="fr-FR"/>
        </w:rPr>
        <w:t>…</w:t>
      </w:r>
      <w:r w:rsidRPr="00772C09" w:rsidR="000846EA">
        <w:rPr>
          <w:rFonts w:ascii="Avenir Next LT Pro" w:hAnsi="Avenir Next LT Pro"/>
          <w:sz w:val="20"/>
          <w:szCs w:val="20"/>
          <w:lang w:val="fr-FR"/>
        </w:rPr>
        <w:t>……</w:t>
      </w:r>
      <w:r w:rsidRPr="00772C09">
        <w:rPr>
          <w:rFonts w:ascii="Avenir Next LT Pro" w:hAnsi="Avenir Next LT Pro"/>
          <w:sz w:val="20"/>
          <w:szCs w:val="20"/>
          <w:lang w:val="fr-FR"/>
        </w:rPr>
        <w:t xml:space="preserve">…… arrêté au : </w:t>
      </w:r>
      <w:r w:rsidRPr="00772C09" w:rsidR="000F2838">
        <w:rPr>
          <w:rFonts w:ascii="Avenir Next LT Pro" w:hAnsi="Avenir Next LT Pro"/>
          <w:sz w:val="20"/>
          <w:szCs w:val="20"/>
          <w:lang w:val="fr-FR"/>
        </w:rPr>
        <w:t>……</w:t>
      </w:r>
      <w:r w:rsidRPr="00772C09">
        <w:rPr>
          <w:rFonts w:ascii="Avenir Next LT Pro" w:hAnsi="Avenir Next LT Pro"/>
          <w:sz w:val="20"/>
          <w:szCs w:val="20"/>
          <w:lang w:val="fr-FR"/>
        </w:rPr>
        <w:t>…</w:t>
      </w:r>
      <w:r w:rsidRPr="00772C09" w:rsidR="000846EA">
        <w:rPr>
          <w:rFonts w:ascii="Avenir Next LT Pro" w:hAnsi="Avenir Next LT Pro"/>
          <w:sz w:val="20"/>
          <w:szCs w:val="20"/>
          <w:lang w:val="fr-FR"/>
        </w:rPr>
        <w:t>……</w:t>
      </w:r>
      <w:r w:rsidRPr="00772C09" w:rsidR="000F2838">
        <w:rPr>
          <w:rFonts w:ascii="Avenir Next LT Pro" w:hAnsi="Avenir Next LT Pro"/>
          <w:sz w:val="20"/>
          <w:szCs w:val="20"/>
          <w:lang w:val="fr-FR"/>
        </w:rPr>
        <w:t>……...</w:t>
      </w:r>
      <w:r w:rsidRPr="00772C09">
        <w:rPr>
          <w:rFonts w:ascii="Avenir Next LT Pro" w:hAnsi="Avenir Next LT Pro"/>
          <w:sz w:val="20"/>
          <w:szCs w:val="20"/>
          <w:lang w:val="fr-FR"/>
        </w:rPr>
        <w:t>……</w:t>
      </w:r>
      <w:r w:rsidRPr="00772C09" w:rsidR="000F2838">
        <w:rPr>
          <w:rFonts w:ascii="Avenir Next LT Pro" w:hAnsi="Avenir Next LT Pro"/>
          <w:sz w:val="20"/>
          <w:szCs w:val="20"/>
          <w:lang w:val="fr-FR"/>
        </w:rPr>
        <w:t>……</w:t>
      </w:r>
    </w:p>
    <w:p w:rsidR="00F5448D" w:rsidP="00917B49" w:rsidRDefault="004C732F" w14:paraId="6AE1D229" w14:textId="49C2D66D">
      <w:pPr>
        <w:pStyle w:val="ListParagraph"/>
        <w:numPr>
          <w:ilvl w:val="0"/>
          <w:numId w:val="1"/>
        </w:numPr>
        <w:spacing w:after="120" w:line="360" w:lineRule="auto"/>
        <w:ind w:left="714" w:hanging="357"/>
        <w:jc w:val="both"/>
        <w:rPr>
          <w:rFonts w:ascii="Avenir Next LT Pro" w:hAnsi="Avenir Next LT Pro"/>
          <w:sz w:val="20"/>
          <w:szCs w:val="20"/>
          <w:lang w:val="fr-FR"/>
        </w:rPr>
      </w:pPr>
      <w:r>
        <w:rPr>
          <w:rFonts w:ascii="Avenir Next LT Pro" w:hAnsi="Avenir Next LT Pro"/>
          <w:sz w:val="20"/>
          <w:szCs w:val="20"/>
          <w:lang w:val="fr-FR"/>
        </w:rPr>
        <w:t>Explications de l’évolution du CA : ………………………………………………………………………</w:t>
      </w:r>
      <w:r w:rsidR="00450945">
        <w:rPr>
          <w:rFonts w:ascii="Avenir Next LT Pro" w:hAnsi="Avenir Next LT Pro"/>
          <w:sz w:val="20"/>
          <w:szCs w:val="20"/>
          <w:lang w:val="fr-FR"/>
        </w:rPr>
        <w:br/>
      </w:r>
      <w:r w:rsidR="00450945">
        <w:rPr>
          <w:rFonts w:ascii="Avenir Next LT Pro" w:hAnsi="Avenir Next LT Pro"/>
          <w:sz w:val="20"/>
          <w:szCs w:val="20"/>
          <w:lang w:val="fr-FR"/>
        </w:rPr>
        <w:t> ………………………………………………………………………………………………………………...</w:t>
      </w:r>
    </w:p>
    <w:p w:rsidRPr="004810D0" w:rsidR="000F2838" w:rsidP="00FD231E" w:rsidRDefault="000F2838" w14:paraId="3BD15D82" w14:textId="4A984823">
      <w:pPr>
        <w:pStyle w:val="ListParagraph"/>
        <w:spacing w:after="120" w:line="288" w:lineRule="auto"/>
        <w:ind w:left="1434"/>
        <w:jc w:val="both"/>
        <w:rPr>
          <w:rFonts w:ascii="Avenir Next LT Pro" w:hAnsi="Avenir Next LT Pro"/>
          <w:sz w:val="20"/>
          <w:szCs w:val="20"/>
          <w:lang w:val="fr-FR"/>
        </w:rPr>
      </w:pPr>
    </w:p>
    <w:p w:rsidRPr="00B04522" w:rsidR="00070647" w:rsidP="00070647" w:rsidRDefault="00070647" w14:paraId="7F87E6BC" w14:textId="5E8DA910">
      <w:pPr>
        <w:pStyle w:val="ListParagraph"/>
        <w:numPr>
          <w:ilvl w:val="0"/>
          <w:numId w:val="1"/>
        </w:numPr>
        <w:spacing w:after="120" w:line="360" w:lineRule="auto"/>
        <w:ind w:left="714" w:hanging="357"/>
        <w:jc w:val="both"/>
        <w:rPr>
          <w:rFonts w:ascii="Avenir Next LT Pro" w:hAnsi="Avenir Next LT Pro"/>
          <w:sz w:val="20"/>
          <w:szCs w:val="20"/>
          <w:lang w:val="fr-FR"/>
        </w:rPr>
      </w:pPr>
      <w:r w:rsidRPr="00B04522">
        <w:rPr>
          <w:rFonts w:ascii="Avenir Next LT Pro" w:hAnsi="Avenir Next LT Pro"/>
          <w:sz w:val="20"/>
          <w:szCs w:val="20"/>
          <w:lang w:val="fr-FR"/>
        </w:rPr>
        <w:t>GIE : ………………………</w:t>
      </w:r>
      <w:r w:rsidRPr="00B04522" w:rsidR="000846EA">
        <w:rPr>
          <w:rFonts w:ascii="Avenir Next LT Pro" w:hAnsi="Avenir Next LT Pro"/>
          <w:sz w:val="20"/>
          <w:szCs w:val="20"/>
          <w:lang w:val="fr-FR"/>
        </w:rPr>
        <w:t>…</w:t>
      </w:r>
      <w:r w:rsidRPr="00B04522">
        <w:rPr>
          <w:rFonts w:ascii="Avenir Next LT Pro" w:hAnsi="Avenir Next LT Pro"/>
          <w:sz w:val="20"/>
          <w:szCs w:val="20"/>
          <w:lang w:val="fr-FR"/>
        </w:rPr>
        <w:t>…</w:t>
      </w:r>
      <w:r w:rsidRPr="00B04522" w:rsidR="000F2838">
        <w:rPr>
          <w:rFonts w:ascii="Avenir Next LT Pro" w:hAnsi="Avenir Next LT Pro"/>
          <w:sz w:val="20"/>
          <w:szCs w:val="20"/>
          <w:lang w:val="fr-FR"/>
        </w:rPr>
        <w:t>…</w:t>
      </w:r>
      <w:r w:rsidR="00B04522">
        <w:rPr>
          <w:rFonts w:ascii="Avenir Next LT Pro" w:hAnsi="Avenir Next LT Pro"/>
          <w:sz w:val="20"/>
          <w:szCs w:val="20"/>
          <w:lang w:val="fr-FR"/>
        </w:rPr>
        <w:t>………</w:t>
      </w:r>
      <w:r w:rsidRPr="00B04522" w:rsidR="000F2838">
        <w:rPr>
          <w:rFonts w:ascii="Avenir Next LT Pro" w:hAnsi="Avenir Next LT Pro"/>
          <w:sz w:val="20"/>
          <w:szCs w:val="20"/>
          <w:lang w:val="fr-FR"/>
        </w:rPr>
        <w:t xml:space="preserve"> </w:t>
      </w:r>
      <w:r w:rsidRPr="00B04522" w:rsidR="00B04522">
        <w:rPr>
          <w:rFonts w:ascii="Avenir Next LT Pro" w:hAnsi="Avenir Next LT Pro"/>
          <w:sz w:val="20"/>
          <w:szCs w:val="20"/>
          <w:lang w:val="fr-FR"/>
        </w:rPr>
        <w:t xml:space="preserve">/ </w:t>
      </w:r>
      <w:r w:rsidRPr="00B04522" w:rsidR="000F2838">
        <w:rPr>
          <w:rFonts w:ascii="Avenir Next LT Pro" w:hAnsi="Avenir Next LT Pro"/>
          <w:sz w:val="20"/>
          <w:szCs w:val="20"/>
          <w:lang w:val="fr-FR"/>
        </w:rPr>
        <w:t xml:space="preserve">Centrale d’achats : </w:t>
      </w:r>
      <w:r w:rsidRPr="00B04522" w:rsidR="00B04522">
        <w:rPr>
          <w:rFonts w:ascii="Avenir Next LT Pro" w:hAnsi="Avenir Next LT Pro"/>
          <w:sz w:val="20"/>
          <w:szCs w:val="20"/>
          <w:lang w:val="fr-FR"/>
        </w:rPr>
        <w:t>…………………………………………</w:t>
      </w:r>
    </w:p>
    <w:p w:rsidRPr="00E13249" w:rsidR="000F2838" w:rsidP="000F2838" w:rsidRDefault="000F2838" w14:paraId="1A65688B" w14:textId="58786BC9">
      <w:pPr>
        <w:pStyle w:val="ListParagraph"/>
        <w:numPr>
          <w:ilvl w:val="0"/>
          <w:numId w:val="1"/>
        </w:numPr>
        <w:spacing w:after="120" w:line="360" w:lineRule="auto"/>
        <w:ind w:left="714" w:hanging="357"/>
        <w:jc w:val="both"/>
        <w:rPr>
          <w:rFonts w:ascii="Avenir Next LT Pro" w:hAnsi="Avenir Next LT Pro"/>
          <w:sz w:val="20"/>
          <w:szCs w:val="20"/>
          <w:lang w:val="fr-FR"/>
        </w:rPr>
      </w:pPr>
      <w:r w:rsidRPr="00E13249">
        <w:rPr>
          <w:rFonts w:ascii="Avenir Next LT Pro" w:hAnsi="Avenir Next LT Pro"/>
          <w:sz w:val="20"/>
          <w:szCs w:val="20"/>
          <w:lang w:val="fr-FR"/>
        </w:rPr>
        <w:t>Logiciel :  …………………………</w:t>
      </w:r>
      <w:r w:rsidRPr="00E13249" w:rsidR="000846EA">
        <w:rPr>
          <w:rFonts w:ascii="Avenir Next LT Pro" w:hAnsi="Avenir Next LT Pro"/>
          <w:sz w:val="20"/>
          <w:szCs w:val="20"/>
          <w:lang w:val="fr-FR"/>
        </w:rPr>
        <w:t>……</w:t>
      </w:r>
      <w:r w:rsidRPr="00E13249" w:rsidR="00E13249">
        <w:rPr>
          <w:rFonts w:ascii="Avenir Next LT Pro" w:hAnsi="Avenir Next LT Pro"/>
          <w:sz w:val="20"/>
          <w:szCs w:val="20"/>
          <w:lang w:val="fr-FR"/>
        </w:rPr>
        <w:t xml:space="preserve"> / </w:t>
      </w:r>
      <w:r w:rsidRPr="00E13249">
        <w:rPr>
          <w:rFonts w:ascii="Avenir Next LT Pro" w:hAnsi="Avenir Next LT Pro"/>
          <w:sz w:val="20"/>
          <w:szCs w:val="20"/>
          <w:lang w:val="fr-FR"/>
        </w:rPr>
        <w:t>Site de vente en ligne :  ……………</w:t>
      </w:r>
      <w:r w:rsidR="00AA6C44">
        <w:rPr>
          <w:rFonts w:ascii="Avenir Next LT Pro" w:hAnsi="Avenir Next LT Pro"/>
          <w:sz w:val="20"/>
          <w:szCs w:val="20"/>
          <w:lang w:val="fr-FR"/>
        </w:rPr>
        <w:t>………………………</w:t>
      </w:r>
      <w:r w:rsidRPr="00E13249">
        <w:rPr>
          <w:rFonts w:ascii="Avenir Next LT Pro" w:hAnsi="Avenir Next LT Pro"/>
          <w:sz w:val="20"/>
          <w:szCs w:val="20"/>
          <w:lang w:val="fr-FR"/>
        </w:rPr>
        <w:t>…</w:t>
      </w:r>
    </w:p>
    <w:p w:rsidRPr="004810D0" w:rsidR="000F2838" w:rsidP="000F2838" w:rsidRDefault="000F2838" w14:paraId="2FCA7497" w14:textId="77777777">
      <w:pPr>
        <w:pStyle w:val="ListParagraph"/>
        <w:spacing w:after="120" w:line="360" w:lineRule="auto"/>
        <w:ind w:left="714"/>
        <w:jc w:val="both"/>
        <w:rPr>
          <w:rFonts w:ascii="Avenir Next LT Pro" w:hAnsi="Avenir Next LT Pro"/>
          <w:sz w:val="20"/>
          <w:szCs w:val="20"/>
          <w:lang w:val="fr-FR"/>
        </w:rPr>
      </w:pPr>
    </w:p>
    <w:p w:rsidR="004810D0" w:rsidP="00996BCF" w:rsidRDefault="000F2838" w14:paraId="3C633F7D" w14:textId="7D9D85E4">
      <w:pPr>
        <w:pStyle w:val="ListParagraph"/>
        <w:numPr>
          <w:ilvl w:val="0"/>
          <w:numId w:val="1"/>
        </w:numPr>
        <w:spacing w:after="120" w:line="360" w:lineRule="auto"/>
        <w:ind w:left="714" w:hanging="357"/>
        <w:jc w:val="both"/>
        <w:rPr>
          <w:rFonts w:ascii="Avenir Next LT Pro" w:hAnsi="Avenir Next LT Pro"/>
          <w:sz w:val="20"/>
          <w:szCs w:val="20"/>
          <w:lang w:val="fr-FR"/>
        </w:rPr>
      </w:pPr>
      <w:r w:rsidRPr="004810D0">
        <w:rPr>
          <w:rFonts w:ascii="Avenir Next LT Pro" w:hAnsi="Avenir Next LT Pro"/>
          <w:sz w:val="20"/>
          <w:szCs w:val="20"/>
          <w:lang w:val="fr-FR"/>
        </w:rPr>
        <w:t>Système de gardes : ………………</w:t>
      </w:r>
      <w:r w:rsidR="000846EA">
        <w:rPr>
          <w:rFonts w:ascii="Avenir Next LT Pro" w:hAnsi="Avenir Next LT Pro"/>
          <w:sz w:val="20"/>
          <w:szCs w:val="20"/>
          <w:lang w:val="fr-FR"/>
        </w:rPr>
        <w:t>…………</w:t>
      </w:r>
      <w:r w:rsidRPr="004810D0"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……………………………………………………………...</w:t>
      </w:r>
    </w:p>
    <w:p w:rsidR="00DC651F" w:rsidP="00DC651F" w:rsidRDefault="00DC651F" w14:paraId="63FA1229" w14:textId="77777777">
      <w:pPr>
        <w:pStyle w:val="ListParagraph"/>
        <w:spacing w:after="120" w:line="360" w:lineRule="auto"/>
        <w:ind w:left="714"/>
        <w:jc w:val="both"/>
        <w:rPr>
          <w:rFonts w:ascii="Avenir Next LT Pro" w:hAnsi="Avenir Next LT Pro"/>
          <w:sz w:val="20"/>
          <w:szCs w:val="20"/>
          <w:lang w:val="fr-FR"/>
        </w:rPr>
      </w:pPr>
    </w:p>
    <w:p w:rsidRPr="004810D0" w:rsidR="006B1CD7" w:rsidP="68FA1BBC" w:rsidRDefault="006B1CD7" w14:paraId="2B418C4A" w14:textId="2E99F934" w14:noSpellErr="1">
      <w:pPr>
        <w:pStyle w:val="ListParagraph"/>
        <w:numPr>
          <w:ilvl w:val="0"/>
          <w:numId w:val="1"/>
        </w:numPr>
        <w:spacing w:after="120" w:line="360" w:lineRule="auto"/>
        <w:ind w:left="714" w:hanging="357"/>
        <w:jc w:val="both"/>
        <w:rPr>
          <w:rFonts w:ascii="Avenir Next LT Pro" w:hAnsi="Avenir Next LT Pro"/>
          <w:sz w:val="20"/>
          <w:szCs w:val="20"/>
          <w:lang w:val="en-US"/>
        </w:rPr>
      </w:pPr>
      <w:r w:rsidRPr="68FA1BBC" w:rsidR="006B1CD7">
        <w:rPr>
          <w:rFonts w:ascii="Avenir Next LT Pro" w:hAnsi="Avenir Next LT Pro"/>
          <w:sz w:val="20"/>
          <w:szCs w:val="20"/>
          <w:lang w:val="en-US"/>
        </w:rPr>
        <w:t xml:space="preserve">Cas référés </w:t>
      </w:r>
      <w:r w:rsidRPr="68FA1BBC" w:rsidR="00CD3E22">
        <w:rPr>
          <w:rFonts w:ascii="Avenir Next LT Pro" w:hAnsi="Avenir Next LT Pro"/>
          <w:sz w:val="20"/>
          <w:szCs w:val="20"/>
          <w:lang w:val="en-US"/>
        </w:rPr>
        <w:t>à l’</w:t>
      </w:r>
      <w:r w:rsidRPr="68FA1BBC" w:rsidR="00CE6006">
        <w:rPr>
          <w:rFonts w:ascii="Avenir Next LT Pro" w:hAnsi="Avenir Next LT Pro"/>
          <w:sz w:val="20"/>
          <w:szCs w:val="20"/>
          <w:lang w:val="en-US"/>
        </w:rPr>
        <w:t xml:space="preserve">extérieur de la clinique (nom des </w:t>
      </w:r>
      <w:r w:rsidRPr="68FA1BBC" w:rsidR="006B1CD7">
        <w:rPr>
          <w:rFonts w:ascii="Avenir Next LT Pro" w:hAnsi="Avenir Next LT Pro"/>
          <w:sz w:val="20"/>
          <w:szCs w:val="20"/>
          <w:lang w:val="en-US"/>
        </w:rPr>
        <w:t xml:space="preserve">autres structures </w:t>
      </w:r>
      <w:r w:rsidRPr="68FA1BBC" w:rsidR="00CE6006">
        <w:rPr>
          <w:rFonts w:ascii="Avenir Next LT Pro" w:hAnsi="Avenir Next LT Pro"/>
          <w:sz w:val="20"/>
          <w:szCs w:val="20"/>
          <w:lang w:val="en-US"/>
        </w:rPr>
        <w:t xml:space="preserve">/ </w:t>
      </w:r>
      <w:r w:rsidRPr="68FA1BBC" w:rsidR="006B1CD7">
        <w:rPr>
          <w:rFonts w:ascii="Avenir Next LT Pro" w:hAnsi="Avenir Next LT Pro"/>
          <w:sz w:val="20"/>
          <w:szCs w:val="20"/>
          <w:lang w:val="en-US"/>
        </w:rPr>
        <w:t>vétérinaires itinérant</w:t>
      </w:r>
      <w:r w:rsidRPr="68FA1BBC" w:rsidR="00CD3E22">
        <w:rPr>
          <w:rFonts w:ascii="Avenir Next LT Pro" w:hAnsi="Avenir Next LT Pro"/>
          <w:sz w:val="20"/>
          <w:szCs w:val="20"/>
          <w:lang w:val="en-US"/>
        </w:rPr>
        <w:t>s</w:t>
      </w:r>
      <w:r w:rsidRPr="68FA1BBC" w:rsidR="00CE6006">
        <w:rPr>
          <w:rFonts w:ascii="Avenir Next LT Pro" w:hAnsi="Avenir Next LT Pro"/>
          <w:sz w:val="20"/>
          <w:szCs w:val="20"/>
          <w:lang w:val="en-US"/>
        </w:rPr>
        <w:t>) :</w:t>
      </w:r>
      <w:r w:rsidRPr="68FA1BBC" w:rsidR="00CD3E22">
        <w:rPr>
          <w:rFonts w:ascii="Avenir Next LT Pro" w:hAnsi="Avenir Next LT Pro"/>
          <w:sz w:val="20"/>
          <w:szCs w:val="20"/>
          <w:lang w:val="en-US"/>
        </w:rPr>
        <w:t xml:space="preserve"> </w:t>
      </w:r>
    </w:p>
    <w:p w:rsidRPr="004810D0" w:rsidR="006B1CD7" w:rsidP="006B1CD7" w:rsidRDefault="006B1CD7" w14:paraId="0CAFC828" w14:textId="77777777">
      <w:pPr>
        <w:pStyle w:val="ListParagraph"/>
        <w:numPr>
          <w:ilvl w:val="1"/>
          <w:numId w:val="1"/>
        </w:numPr>
        <w:spacing w:after="120" w:line="288" w:lineRule="auto"/>
        <w:ind w:left="1434" w:hanging="357"/>
        <w:jc w:val="both"/>
        <w:rPr>
          <w:rFonts w:ascii="Avenir Next LT Pro" w:hAnsi="Avenir Next LT Pro"/>
          <w:sz w:val="20"/>
          <w:szCs w:val="20"/>
          <w:lang w:val="fr-FR"/>
        </w:rPr>
      </w:pPr>
      <w:bookmarkStart w:name="OLE_LINK2" w:id="1"/>
      <w:r w:rsidRPr="004810D0">
        <w:rPr>
          <w:rFonts w:ascii="Avenir Next LT Pro" w:hAnsi="Avenir Next LT Pro"/>
          <w:sz w:val="20"/>
          <w:szCs w:val="20"/>
          <w:lang w:val="fr-FR"/>
        </w:rPr>
        <w:t>Chirurgie : ……………………………</w:t>
      </w:r>
      <w:r>
        <w:rPr>
          <w:rFonts w:ascii="Avenir Next LT Pro" w:hAnsi="Avenir Next LT Pro"/>
          <w:sz w:val="20"/>
          <w:szCs w:val="20"/>
          <w:lang w:val="fr-FR"/>
        </w:rPr>
        <w:t>...</w:t>
      </w:r>
      <w:r w:rsidRPr="004810D0">
        <w:rPr>
          <w:rFonts w:ascii="Avenir Next LT Pro" w:hAnsi="Avenir Next LT Pro"/>
          <w:sz w:val="20"/>
          <w:szCs w:val="20"/>
          <w:lang w:val="fr-FR"/>
        </w:rPr>
        <w:t>…</w:t>
      </w:r>
      <w:r>
        <w:rPr>
          <w:rFonts w:ascii="Avenir Next LT Pro" w:hAnsi="Avenir Next LT Pro"/>
          <w:sz w:val="20"/>
          <w:szCs w:val="20"/>
          <w:lang w:val="fr-FR"/>
        </w:rPr>
        <w:t>………</w:t>
      </w:r>
      <w:r w:rsidRPr="004810D0">
        <w:rPr>
          <w:rFonts w:ascii="Avenir Next LT Pro" w:hAnsi="Avenir Next LT Pro"/>
          <w:sz w:val="20"/>
          <w:szCs w:val="20"/>
          <w:lang w:val="fr-FR"/>
        </w:rPr>
        <w:t>………………………………………………...</w:t>
      </w:r>
    </w:p>
    <w:p w:rsidRPr="004810D0" w:rsidR="006B1CD7" w:rsidP="006B1CD7" w:rsidRDefault="006B1CD7" w14:paraId="4E9E4EC4" w14:textId="617A6E99">
      <w:pPr>
        <w:pStyle w:val="ListParagraph"/>
        <w:numPr>
          <w:ilvl w:val="1"/>
          <w:numId w:val="1"/>
        </w:numPr>
        <w:spacing w:after="120" w:line="288" w:lineRule="auto"/>
        <w:ind w:left="1434" w:hanging="357"/>
        <w:jc w:val="both"/>
        <w:rPr>
          <w:rFonts w:ascii="Avenir Next LT Pro" w:hAnsi="Avenir Next LT Pro"/>
          <w:sz w:val="20"/>
          <w:szCs w:val="20"/>
          <w:lang w:val="fr-FR"/>
        </w:rPr>
      </w:pPr>
      <w:r w:rsidRPr="004810D0">
        <w:rPr>
          <w:rFonts w:ascii="Avenir Next LT Pro" w:hAnsi="Avenir Next LT Pro"/>
          <w:sz w:val="20"/>
          <w:szCs w:val="20"/>
          <w:lang w:val="fr-FR"/>
        </w:rPr>
        <w:t xml:space="preserve">Dermatologie : </w:t>
      </w:r>
      <w:r w:rsidRPr="004810D0" w:rsidR="00ED5FF1">
        <w:rPr>
          <w:rFonts w:ascii="Avenir Next LT Pro" w:hAnsi="Avenir Next LT Pro"/>
          <w:sz w:val="20"/>
          <w:szCs w:val="20"/>
          <w:lang w:val="fr-FR"/>
        </w:rPr>
        <w:t>……………………</w:t>
      </w:r>
      <w:r w:rsidR="00ED5FF1">
        <w:rPr>
          <w:rFonts w:ascii="Avenir Next LT Pro" w:hAnsi="Avenir Next LT Pro"/>
          <w:sz w:val="20"/>
          <w:szCs w:val="20"/>
          <w:lang w:val="fr-FR"/>
        </w:rPr>
        <w:t>...</w:t>
      </w:r>
      <w:r w:rsidRPr="004810D0" w:rsidR="00ED5FF1">
        <w:rPr>
          <w:rFonts w:ascii="Avenir Next LT Pro" w:hAnsi="Avenir Next LT Pro"/>
          <w:sz w:val="20"/>
          <w:szCs w:val="20"/>
          <w:lang w:val="fr-FR"/>
        </w:rPr>
        <w:t>…</w:t>
      </w:r>
      <w:r w:rsidR="00ED5FF1">
        <w:rPr>
          <w:rFonts w:ascii="Avenir Next LT Pro" w:hAnsi="Avenir Next LT Pro"/>
          <w:sz w:val="20"/>
          <w:szCs w:val="20"/>
          <w:lang w:val="fr-FR"/>
        </w:rPr>
        <w:t>………</w:t>
      </w:r>
      <w:r w:rsidRPr="004810D0" w:rsidR="00ED5FF1">
        <w:rPr>
          <w:rFonts w:ascii="Avenir Next LT Pro" w:hAnsi="Avenir Next LT Pro"/>
          <w:sz w:val="20"/>
          <w:szCs w:val="20"/>
          <w:lang w:val="fr-FR"/>
        </w:rPr>
        <w:t>………………………………………………...</w:t>
      </w:r>
      <w:r w:rsidR="00ED5FF1">
        <w:rPr>
          <w:rFonts w:ascii="Avenir Next LT Pro" w:hAnsi="Avenir Next LT Pro"/>
          <w:sz w:val="20"/>
          <w:szCs w:val="20"/>
          <w:lang w:val="fr-FR"/>
        </w:rPr>
        <w:t>...</w:t>
      </w:r>
    </w:p>
    <w:p w:rsidRPr="004810D0" w:rsidR="006B1CD7" w:rsidP="006B1CD7" w:rsidRDefault="006B1CD7" w14:paraId="2A40A3CD" w14:textId="7334FABE">
      <w:pPr>
        <w:pStyle w:val="ListParagraph"/>
        <w:numPr>
          <w:ilvl w:val="1"/>
          <w:numId w:val="1"/>
        </w:numPr>
        <w:spacing w:after="120" w:line="288" w:lineRule="auto"/>
        <w:ind w:left="1434" w:hanging="357"/>
        <w:jc w:val="both"/>
        <w:rPr>
          <w:rFonts w:ascii="Avenir Next LT Pro" w:hAnsi="Avenir Next LT Pro"/>
          <w:sz w:val="20"/>
          <w:szCs w:val="20"/>
          <w:lang w:val="fr-FR"/>
        </w:rPr>
      </w:pPr>
      <w:r w:rsidRPr="004810D0">
        <w:rPr>
          <w:rFonts w:ascii="Avenir Next LT Pro" w:hAnsi="Avenir Next LT Pro"/>
          <w:sz w:val="20"/>
          <w:szCs w:val="20"/>
          <w:lang w:val="fr-FR"/>
        </w:rPr>
        <w:t>Ophtalmologie : …………………………………………………………………………</w:t>
      </w:r>
      <w:r w:rsidR="00ED5FF1">
        <w:rPr>
          <w:rFonts w:ascii="Avenir Next LT Pro" w:hAnsi="Avenir Next LT Pro"/>
          <w:sz w:val="20"/>
          <w:szCs w:val="20"/>
          <w:lang w:val="fr-FR"/>
        </w:rPr>
        <w:t>………...</w:t>
      </w:r>
    </w:p>
    <w:p w:rsidRPr="004810D0" w:rsidR="006B1CD7" w:rsidP="006B1CD7" w:rsidRDefault="006B1CD7" w14:paraId="0CD8A6D9" w14:textId="77777777">
      <w:pPr>
        <w:pStyle w:val="ListParagraph"/>
        <w:numPr>
          <w:ilvl w:val="1"/>
          <w:numId w:val="1"/>
        </w:numPr>
        <w:spacing w:after="120" w:line="288" w:lineRule="auto"/>
        <w:ind w:left="1434" w:hanging="357"/>
        <w:jc w:val="both"/>
        <w:rPr>
          <w:rFonts w:ascii="Avenir Next LT Pro" w:hAnsi="Avenir Next LT Pro"/>
          <w:sz w:val="20"/>
          <w:szCs w:val="20"/>
          <w:lang w:val="fr-FR"/>
        </w:rPr>
      </w:pPr>
      <w:r w:rsidRPr="004810D0">
        <w:rPr>
          <w:rFonts w:ascii="Avenir Next LT Pro" w:hAnsi="Avenir Next LT Pro"/>
          <w:sz w:val="20"/>
          <w:szCs w:val="20"/>
          <w:lang w:val="fr-FR"/>
        </w:rPr>
        <w:t>Echographie : ……………………………</w:t>
      </w:r>
      <w:r>
        <w:rPr>
          <w:rFonts w:ascii="Avenir Next LT Pro" w:hAnsi="Avenir Next LT Pro"/>
          <w:sz w:val="20"/>
          <w:szCs w:val="20"/>
          <w:lang w:val="fr-FR"/>
        </w:rPr>
        <w:t>………...</w:t>
      </w:r>
      <w:r w:rsidRPr="004810D0">
        <w:rPr>
          <w:rFonts w:ascii="Avenir Next LT Pro" w:hAnsi="Avenir Next LT Pro"/>
          <w:sz w:val="20"/>
          <w:szCs w:val="20"/>
          <w:lang w:val="fr-FR"/>
        </w:rPr>
        <w:t>……………………………………………….</w:t>
      </w:r>
    </w:p>
    <w:p w:rsidR="006B1CD7" w:rsidP="006B1CD7" w:rsidRDefault="006B1CD7" w14:paraId="6E858F39" w14:textId="1816FC52">
      <w:pPr>
        <w:pStyle w:val="ListParagraph"/>
        <w:numPr>
          <w:ilvl w:val="1"/>
          <w:numId w:val="1"/>
        </w:numPr>
        <w:spacing w:after="120" w:line="288" w:lineRule="auto"/>
        <w:ind w:left="1434" w:hanging="357"/>
        <w:jc w:val="both"/>
        <w:rPr>
          <w:rFonts w:ascii="Avenir Next LT Pro" w:hAnsi="Avenir Next LT Pro"/>
          <w:lang w:val="fr-FR"/>
        </w:rPr>
      </w:pPr>
      <w:r w:rsidRPr="004810D0">
        <w:rPr>
          <w:rFonts w:ascii="Avenir Next LT Pro" w:hAnsi="Avenir Next LT Pro"/>
          <w:sz w:val="20"/>
          <w:szCs w:val="20"/>
          <w:lang w:val="fr-FR"/>
        </w:rPr>
        <w:t>Scanner : ……………………………</w:t>
      </w:r>
      <w:r w:rsidR="00ED5FF1"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……………………………………………………………...</w:t>
      </w:r>
      <w:r w:rsidRPr="004810D0">
        <w:rPr>
          <w:rFonts w:ascii="Avenir Next LT Pro" w:hAnsi="Avenir Next LT Pro"/>
          <w:sz w:val="20"/>
          <w:szCs w:val="20"/>
          <w:lang w:val="fr-FR"/>
        </w:rPr>
        <w:t>.</w:t>
      </w:r>
    </w:p>
    <w:p w:rsidRPr="00442D56" w:rsidR="006B1CD7" w:rsidP="006B1CD7" w:rsidRDefault="006B1CD7" w14:paraId="14D466FC" w14:textId="0F1ADA6B">
      <w:pPr>
        <w:pStyle w:val="ListParagraph"/>
        <w:numPr>
          <w:ilvl w:val="1"/>
          <w:numId w:val="1"/>
        </w:numPr>
        <w:spacing w:after="120" w:line="288" w:lineRule="auto"/>
        <w:ind w:left="1434" w:hanging="357"/>
        <w:jc w:val="both"/>
        <w:rPr>
          <w:rFonts w:ascii="Avenir Next LT Pro" w:hAnsi="Avenir Next LT Pro"/>
          <w:lang w:val="fr-FR"/>
        </w:rPr>
      </w:pPr>
      <w:r>
        <w:rPr>
          <w:rFonts w:ascii="Avenir Next LT Pro" w:hAnsi="Avenir Next LT Pro"/>
          <w:lang w:val="fr-FR"/>
        </w:rPr>
        <w:t>Autres </w:t>
      </w:r>
      <w:bookmarkEnd w:id="1"/>
      <w:r>
        <w:rPr>
          <w:rFonts w:ascii="Avenir Next LT Pro" w:hAnsi="Avenir Next LT Pro"/>
          <w:lang w:val="fr-FR"/>
        </w:rPr>
        <w:t xml:space="preserve">: </w:t>
      </w:r>
      <w:r w:rsidRPr="004810D0">
        <w:rPr>
          <w:rFonts w:ascii="Avenir Next LT Pro" w:hAnsi="Avenir Next LT Pro"/>
          <w:sz w:val="20"/>
          <w:szCs w:val="20"/>
          <w:lang w:val="fr-FR"/>
        </w:rPr>
        <w:t>………………………………</w:t>
      </w:r>
      <w:r w:rsidR="00ED5FF1"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…………………………………………………………….</w:t>
      </w:r>
    </w:p>
    <w:p w:rsidRPr="00070647" w:rsidR="00442D56" w:rsidP="00442D56" w:rsidRDefault="00442D56" w14:paraId="004FE334" w14:textId="77777777">
      <w:pPr>
        <w:pStyle w:val="ListParagraph"/>
        <w:spacing w:after="120" w:line="288" w:lineRule="auto"/>
        <w:ind w:left="1434"/>
        <w:jc w:val="both"/>
        <w:rPr>
          <w:rFonts w:ascii="Avenir Next LT Pro" w:hAnsi="Avenir Next LT Pro"/>
          <w:lang w:val="fr-FR"/>
        </w:rPr>
      </w:pPr>
    </w:p>
    <w:p w:rsidRPr="004810D0" w:rsidR="00454FD8" w:rsidP="00454FD8" w:rsidRDefault="00BF1B5B" w14:paraId="3D9851F1" w14:textId="749DD231">
      <w:pPr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</w:pPr>
      <w:r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  <w:t>3</w:t>
      </w:r>
      <w:r w:rsidRPr="004810D0" w:rsidR="00454FD8"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  <w:t xml:space="preserve"> – </w:t>
      </w:r>
      <w:r w:rsidR="00454FD8"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  <w:t>Ressources humaines</w:t>
      </w:r>
    </w:p>
    <w:p w:rsidRPr="005E28E6" w:rsidR="00454FD8" w:rsidP="00454FD8" w:rsidRDefault="00454FD8" w14:paraId="178C4F0A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sz w:val="20"/>
          <w:szCs w:val="20"/>
          <w:lang w:val="fr-FR"/>
        </w:rPr>
      </w:pPr>
      <w:r w:rsidRPr="005E28E6">
        <w:rPr>
          <w:rFonts w:ascii="Avenir Next LT Pro" w:hAnsi="Avenir Next LT Pro"/>
          <w:sz w:val="20"/>
          <w:szCs w:val="20"/>
          <w:lang w:val="fr-FR"/>
        </w:rPr>
        <w:t>Vétérinaires Associés :</w:t>
      </w:r>
    </w:p>
    <w:tbl>
      <w:tblPr>
        <w:tblStyle w:val="TableGrid"/>
        <w:tblW w:w="8920" w:type="dxa"/>
        <w:tblInd w:w="714" w:type="dxa"/>
        <w:tblLook w:val="04A0" w:firstRow="1" w:lastRow="0" w:firstColumn="1" w:lastColumn="0" w:noHBand="0" w:noVBand="1"/>
      </w:tblPr>
      <w:tblGrid>
        <w:gridCol w:w="2291"/>
        <w:gridCol w:w="521"/>
        <w:gridCol w:w="2139"/>
        <w:gridCol w:w="1701"/>
        <w:gridCol w:w="2268"/>
      </w:tblGrid>
      <w:tr w:rsidR="00C15CBA" w:rsidTr="00C15CBA" w14:paraId="4A46AFA1" w14:textId="77777777">
        <w:tc>
          <w:tcPr>
            <w:tcW w:w="2291" w:type="dxa"/>
          </w:tcPr>
          <w:p w:rsidR="005070F0" w:rsidP="005070F0" w:rsidRDefault="005070F0" w14:paraId="6ABF2482" w14:textId="77777777">
            <w:pPr>
              <w:pStyle w:val="ListParagraph"/>
              <w:ind w:left="0"/>
              <w:rPr>
                <w:rFonts w:ascii="Avenir Next LT Pro" w:hAnsi="Avenir Next LT Pro"/>
                <w:b/>
                <w:bCs/>
                <w:sz w:val="20"/>
                <w:szCs w:val="20"/>
                <w:lang w:val="fr-FR"/>
              </w:rPr>
            </w:pPr>
          </w:p>
          <w:p w:rsidRPr="008E0525" w:rsidR="00C15CBA" w:rsidP="005070F0" w:rsidRDefault="005070F0" w14:paraId="3CD007C4" w14:textId="658D33E1">
            <w:pPr>
              <w:pStyle w:val="ListParagraph"/>
              <w:ind w:left="0"/>
              <w:rPr>
                <w:rFonts w:ascii="Avenir Next LT Pro" w:hAnsi="Avenir Next LT Pro"/>
                <w:b/>
                <w:bCs/>
                <w:sz w:val="20"/>
                <w:szCs w:val="20"/>
                <w:lang w:val="fr-FR"/>
              </w:rPr>
            </w:pPr>
            <w:r w:rsidRPr="00CE4D8B">
              <w:rPr>
                <w:rFonts w:ascii="Avenir Next LT Pro" w:hAnsi="Avenir Next LT Pro"/>
                <w:b/>
                <w:bCs/>
                <w:sz w:val="18"/>
                <w:szCs w:val="18"/>
                <w:lang w:val="fr-FR"/>
              </w:rPr>
              <w:t>Nom, Prénom</w:t>
            </w:r>
          </w:p>
        </w:tc>
        <w:tc>
          <w:tcPr>
            <w:tcW w:w="521" w:type="dxa"/>
          </w:tcPr>
          <w:p w:rsidR="00C15CBA" w:rsidP="004A79EC" w:rsidRDefault="00C15CBA" w14:paraId="13C6BC2D" w14:textId="77777777">
            <w:pPr>
              <w:pStyle w:val="ListParagraph"/>
              <w:ind w:left="0"/>
              <w:jc w:val="center"/>
              <w:rPr>
                <w:rFonts w:ascii="Avenir Next LT Pro" w:hAnsi="Avenir Next LT Pro"/>
                <w:sz w:val="16"/>
                <w:szCs w:val="16"/>
                <w:lang w:val="fr-FR"/>
              </w:rPr>
            </w:pPr>
          </w:p>
          <w:p w:rsidRPr="005E28E6" w:rsidR="00C15CBA" w:rsidP="004A79EC" w:rsidRDefault="00C15CBA" w14:paraId="5BF429FD" w14:textId="77777777">
            <w:pPr>
              <w:pStyle w:val="ListParagraph"/>
              <w:ind w:left="0"/>
              <w:jc w:val="center"/>
              <w:rPr>
                <w:rFonts w:ascii="Avenir Next LT Pro" w:hAnsi="Avenir Next LT Pro"/>
                <w:sz w:val="16"/>
                <w:szCs w:val="16"/>
                <w:lang w:val="fr-FR"/>
              </w:rPr>
            </w:pPr>
            <w:r w:rsidRPr="00FB2D7F">
              <w:rPr>
                <w:rFonts w:ascii="Avenir Next LT Pro" w:hAnsi="Avenir Next LT Pro"/>
                <w:sz w:val="16"/>
                <w:szCs w:val="16"/>
                <w:lang w:val="fr-FR"/>
              </w:rPr>
              <w:t>Age</w:t>
            </w:r>
          </w:p>
        </w:tc>
        <w:tc>
          <w:tcPr>
            <w:tcW w:w="2139" w:type="dxa"/>
          </w:tcPr>
          <w:p w:rsidR="00C15CBA" w:rsidP="004A79EC" w:rsidRDefault="00C15CBA" w14:paraId="40FBC286" w14:textId="77777777">
            <w:pPr>
              <w:pStyle w:val="ListParagraph"/>
              <w:ind w:left="0"/>
              <w:jc w:val="center"/>
              <w:rPr>
                <w:rFonts w:ascii="Avenir Next LT Pro" w:hAnsi="Avenir Next LT Pro"/>
                <w:sz w:val="16"/>
                <w:szCs w:val="16"/>
                <w:lang w:val="fr-FR"/>
              </w:rPr>
            </w:pPr>
          </w:p>
          <w:p w:rsidRPr="005E28E6" w:rsidR="00C15CBA" w:rsidP="004A79EC" w:rsidRDefault="00C15CBA" w14:paraId="7CE01602" w14:textId="77777777">
            <w:pPr>
              <w:pStyle w:val="ListParagraph"/>
              <w:ind w:left="0"/>
              <w:jc w:val="center"/>
              <w:rPr>
                <w:rFonts w:ascii="Avenir Next LT Pro" w:hAnsi="Avenir Next LT Pro"/>
                <w:sz w:val="16"/>
                <w:szCs w:val="16"/>
                <w:lang w:val="fr-FR"/>
              </w:rPr>
            </w:pPr>
            <w:r w:rsidRPr="005E28E6">
              <w:rPr>
                <w:rFonts w:ascii="Avenir Next LT Pro" w:hAnsi="Avenir Next LT Pro"/>
                <w:sz w:val="16"/>
                <w:szCs w:val="16"/>
                <w:lang w:val="fr-FR"/>
              </w:rPr>
              <w:t>Spécialités / Diplômes</w:t>
            </w:r>
          </w:p>
        </w:tc>
        <w:tc>
          <w:tcPr>
            <w:tcW w:w="1701" w:type="dxa"/>
          </w:tcPr>
          <w:p w:rsidRPr="005E28E6" w:rsidR="00C15CBA" w:rsidP="004A79EC" w:rsidRDefault="00844B46" w14:paraId="3BB94D1A" w14:textId="23A595E8">
            <w:pPr>
              <w:pStyle w:val="ListParagraph"/>
              <w:ind w:left="0"/>
              <w:jc w:val="center"/>
              <w:rPr>
                <w:rFonts w:ascii="Avenir Next LT Pro" w:hAnsi="Avenir Next LT Pro"/>
                <w:sz w:val="16"/>
                <w:szCs w:val="16"/>
                <w:lang w:val="fr-FR"/>
              </w:rPr>
            </w:pPr>
            <w:r>
              <w:rPr>
                <w:rFonts w:ascii="Avenir Next LT Pro" w:hAnsi="Avenir Next LT Pro"/>
                <w:sz w:val="16"/>
                <w:szCs w:val="16"/>
                <w:lang w:val="fr-FR"/>
              </w:rPr>
              <w:t>N</w:t>
            </w:r>
            <w:r w:rsidR="00851D95">
              <w:rPr>
                <w:rFonts w:ascii="Avenir Next LT Pro" w:hAnsi="Avenir Next LT Pro"/>
                <w:sz w:val="16"/>
                <w:szCs w:val="16"/>
                <w:lang w:val="fr-FR"/>
              </w:rPr>
              <w:t>om</w:t>
            </w:r>
            <w:r>
              <w:rPr>
                <w:rFonts w:ascii="Avenir Next LT Pro" w:hAnsi="Avenir Next LT Pro"/>
                <w:sz w:val="16"/>
                <w:szCs w:val="16"/>
                <w:lang w:val="fr-FR"/>
              </w:rPr>
              <w:t>bre de j</w:t>
            </w:r>
            <w:r w:rsidRPr="00FB2D7F" w:rsidR="00C15CBA">
              <w:rPr>
                <w:rFonts w:ascii="Avenir Next LT Pro" w:hAnsi="Avenir Next LT Pro"/>
                <w:sz w:val="16"/>
                <w:szCs w:val="16"/>
                <w:lang w:val="fr-FR"/>
              </w:rPr>
              <w:t>ours travail</w:t>
            </w:r>
            <w:r w:rsidR="00C15CBA">
              <w:rPr>
                <w:rFonts w:ascii="Avenir Next LT Pro" w:hAnsi="Avenir Next LT Pro"/>
                <w:sz w:val="16"/>
                <w:szCs w:val="16"/>
                <w:lang w:val="fr-FR"/>
              </w:rPr>
              <w:t>lés année en cours et dernière année</w:t>
            </w:r>
          </w:p>
        </w:tc>
        <w:tc>
          <w:tcPr>
            <w:tcW w:w="2268" w:type="dxa"/>
          </w:tcPr>
          <w:p w:rsidR="004A79EC" w:rsidP="004A79EC" w:rsidRDefault="004A79EC" w14:paraId="74B6A215" w14:textId="77777777">
            <w:pPr>
              <w:pStyle w:val="ListParagraph"/>
              <w:ind w:left="0"/>
              <w:jc w:val="center"/>
              <w:rPr>
                <w:rFonts w:ascii="Avenir Next LT Pro" w:hAnsi="Avenir Next LT Pro"/>
                <w:sz w:val="16"/>
                <w:szCs w:val="16"/>
                <w:lang w:val="fr-FR"/>
              </w:rPr>
            </w:pPr>
          </w:p>
          <w:p w:rsidRPr="005E28E6" w:rsidR="00C15CBA" w:rsidP="004A79EC" w:rsidRDefault="00C15CBA" w14:paraId="4ECFBA62" w14:textId="3BA64520">
            <w:pPr>
              <w:pStyle w:val="ListParagraph"/>
              <w:ind w:left="0"/>
              <w:jc w:val="center"/>
              <w:rPr>
                <w:rFonts w:ascii="Avenir Next LT Pro" w:hAnsi="Avenir Next LT Pro"/>
                <w:sz w:val="16"/>
                <w:szCs w:val="16"/>
                <w:lang w:val="fr-FR"/>
              </w:rPr>
            </w:pPr>
            <w:r>
              <w:rPr>
                <w:rFonts w:ascii="Avenir Next LT Pro" w:hAnsi="Avenir Next LT Pro"/>
                <w:sz w:val="16"/>
                <w:szCs w:val="16"/>
                <w:lang w:val="fr-FR"/>
              </w:rPr>
              <w:t>Date de départ prévu</w:t>
            </w:r>
          </w:p>
        </w:tc>
      </w:tr>
      <w:tr w:rsidR="00C15CBA" w:rsidTr="00C15CBA" w14:paraId="21ED9FAE" w14:textId="77777777">
        <w:tc>
          <w:tcPr>
            <w:tcW w:w="2291" w:type="dxa"/>
          </w:tcPr>
          <w:p w:rsidR="00C15CBA" w:rsidP="00D42142" w:rsidRDefault="00C15CBA" w14:paraId="229B2E9E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  <w:p w:rsidR="007672CA" w:rsidP="00D42142" w:rsidRDefault="007672CA" w14:paraId="14CC7DF8" w14:textId="7CB40E72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521" w:type="dxa"/>
          </w:tcPr>
          <w:p w:rsidR="00C15CBA" w:rsidP="00D42142" w:rsidRDefault="00C15CBA" w14:paraId="04095BB4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2139" w:type="dxa"/>
          </w:tcPr>
          <w:p w:rsidR="00C15CBA" w:rsidP="00D42142" w:rsidRDefault="00C15CBA" w14:paraId="760FBC3D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:rsidR="00C15CBA" w:rsidP="00D42142" w:rsidRDefault="00C15CBA" w14:paraId="54B564AC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2268" w:type="dxa"/>
          </w:tcPr>
          <w:p w:rsidR="00C15CBA" w:rsidP="00D42142" w:rsidRDefault="00C15CBA" w14:paraId="4DE405B5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</w:tr>
      <w:tr w:rsidR="00C15CBA" w:rsidTr="00C15CBA" w14:paraId="4E18D7E7" w14:textId="77777777">
        <w:tc>
          <w:tcPr>
            <w:tcW w:w="2291" w:type="dxa"/>
          </w:tcPr>
          <w:p w:rsidR="00C15CBA" w:rsidP="00D42142" w:rsidRDefault="00C15CBA" w14:paraId="6CC2DD6C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  <w:p w:rsidR="007672CA" w:rsidP="00D42142" w:rsidRDefault="007672CA" w14:paraId="34138844" w14:textId="365818F9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521" w:type="dxa"/>
          </w:tcPr>
          <w:p w:rsidR="00C15CBA" w:rsidP="00D42142" w:rsidRDefault="00C15CBA" w14:paraId="6C5F5910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2139" w:type="dxa"/>
          </w:tcPr>
          <w:p w:rsidR="00C15CBA" w:rsidP="00D42142" w:rsidRDefault="00C15CBA" w14:paraId="20E8BC24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:rsidR="00C15CBA" w:rsidP="00D42142" w:rsidRDefault="00C15CBA" w14:paraId="1B867856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2268" w:type="dxa"/>
          </w:tcPr>
          <w:p w:rsidR="00C15CBA" w:rsidP="00D42142" w:rsidRDefault="00C15CBA" w14:paraId="10C34B1E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</w:tr>
      <w:tr w:rsidR="00C15CBA" w:rsidTr="00C15CBA" w14:paraId="5B7933B4" w14:textId="77777777">
        <w:tc>
          <w:tcPr>
            <w:tcW w:w="2291" w:type="dxa"/>
          </w:tcPr>
          <w:p w:rsidR="00C15CBA" w:rsidP="00D42142" w:rsidRDefault="00C15CBA" w14:paraId="6EBD73BA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  <w:p w:rsidR="007672CA" w:rsidP="00D42142" w:rsidRDefault="007672CA" w14:paraId="2A1FA20B" w14:textId="0AB577B1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521" w:type="dxa"/>
          </w:tcPr>
          <w:p w:rsidR="00C15CBA" w:rsidP="00D42142" w:rsidRDefault="00C15CBA" w14:paraId="1A9853C5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2139" w:type="dxa"/>
          </w:tcPr>
          <w:p w:rsidR="00C15CBA" w:rsidP="00D42142" w:rsidRDefault="00C15CBA" w14:paraId="60D262E3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:rsidR="00C15CBA" w:rsidP="00D42142" w:rsidRDefault="00C15CBA" w14:paraId="022892C2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2268" w:type="dxa"/>
          </w:tcPr>
          <w:p w:rsidR="00C15CBA" w:rsidP="00D42142" w:rsidRDefault="00C15CBA" w14:paraId="6992CC5B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</w:tr>
      <w:tr w:rsidR="00C15CBA" w:rsidTr="00C15CBA" w14:paraId="6B58C763" w14:textId="77777777">
        <w:tc>
          <w:tcPr>
            <w:tcW w:w="2291" w:type="dxa"/>
          </w:tcPr>
          <w:p w:rsidR="00C15CBA" w:rsidP="00D42142" w:rsidRDefault="00C15CBA" w14:paraId="236B5DA7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  <w:p w:rsidR="007672CA" w:rsidP="00D42142" w:rsidRDefault="007672CA" w14:paraId="53C159EE" w14:textId="750D89C6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521" w:type="dxa"/>
          </w:tcPr>
          <w:p w:rsidR="00C15CBA" w:rsidP="00D42142" w:rsidRDefault="00C15CBA" w14:paraId="3BA3DBA0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2139" w:type="dxa"/>
          </w:tcPr>
          <w:p w:rsidR="00C15CBA" w:rsidP="00D42142" w:rsidRDefault="00C15CBA" w14:paraId="182D4CA3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:rsidR="00C15CBA" w:rsidP="00D42142" w:rsidRDefault="00C15CBA" w14:paraId="1CE1D5F2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2268" w:type="dxa"/>
          </w:tcPr>
          <w:p w:rsidR="00C15CBA" w:rsidP="00D42142" w:rsidRDefault="00C15CBA" w14:paraId="1ED95864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</w:tr>
      <w:tr w:rsidR="00C15CBA" w:rsidTr="00C15CBA" w14:paraId="5B7698B7" w14:textId="77777777">
        <w:tc>
          <w:tcPr>
            <w:tcW w:w="2291" w:type="dxa"/>
          </w:tcPr>
          <w:p w:rsidR="00C15CBA" w:rsidP="00D42142" w:rsidRDefault="00C15CBA" w14:paraId="0A93CEDF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  <w:p w:rsidR="007672CA" w:rsidP="00D42142" w:rsidRDefault="007672CA" w14:paraId="3DEA61F9" w14:textId="68F498B9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521" w:type="dxa"/>
          </w:tcPr>
          <w:p w:rsidR="00C15CBA" w:rsidP="00D42142" w:rsidRDefault="00C15CBA" w14:paraId="63BD6D4A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2139" w:type="dxa"/>
          </w:tcPr>
          <w:p w:rsidR="00C15CBA" w:rsidP="00D42142" w:rsidRDefault="00C15CBA" w14:paraId="751695EF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:rsidR="00C15CBA" w:rsidP="00D42142" w:rsidRDefault="00C15CBA" w14:paraId="7E82DACC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2268" w:type="dxa"/>
          </w:tcPr>
          <w:p w:rsidR="00C15CBA" w:rsidP="00D42142" w:rsidRDefault="00C15CBA" w14:paraId="7D10B061" w14:textId="77777777">
            <w:pPr>
              <w:pStyle w:val="ListParagraph"/>
              <w:spacing w:after="120" w:line="360" w:lineRule="auto"/>
              <w:ind w:left="0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</w:tr>
    </w:tbl>
    <w:p w:rsidR="00454FD8" w:rsidP="00454FD8" w:rsidRDefault="00454FD8" w14:paraId="47E6158E" w14:textId="77777777">
      <w:pPr>
        <w:pStyle w:val="ListParagraph"/>
        <w:spacing w:after="120" w:line="360" w:lineRule="auto"/>
        <w:ind w:left="714"/>
        <w:jc w:val="both"/>
        <w:rPr>
          <w:rFonts w:ascii="Avenir Next LT Pro" w:hAnsi="Avenir Next LT Pro"/>
          <w:sz w:val="20"/>
          <w:szCs w:val="20"/>
          <w:lang w:val="fr-FR"/>
        </w:rPr>
      </w:pPr>
    </w:p>
    <w:p w:rsidR="00C15CBA" w:rsidP="00C15CBA" w:rsidRDefault="00C15CBA" w14:paraId="4839533B" w14:textId="7712B563">
      <w:pPr>
        <w:pStyle w:val="ListParagraph"/>
        <w:numPr>
          <w:ilvl w:val="0"/>
          <w:numId w:val="1"/>
        </w:numPr>
        <w:spacing w:after="120" w:line="360" w:lineRule="auto"/>
        <w:ind w:left="714" w:hanging="357"/>
        <w:rPr>
          <w:rFonts w:ascii="Avenir Next LT Pro" w:hAnsi="Avenir Next LT Pro"/>
          <w:sz w:val="20"/>
          <w:szCs w:val="20"/>
          <w:lang w:val="fr-FR"/>
        </w:rPr>
      </w:pPr>
      <w:r>
        <w:rPr>
          <w:rFonts w:ascii="Avenir Next LT Pro" w:hAnsi="Avenir Next LT Pro"/>
          <w:sz w:val="20"/>
          <w:szCs w:val="20"/>
          <w:lang w:val="fr-FR"/>
        </w:rPr>
        <w:t>Avantages en nature</w:t>
      </w:r>
      <w:r w:rsidRPr="004810D0">
        <w:rPr>
          <w:rFonts w:ascii="Avenir Next LT Pro" w:hAnsi="Avenir Next LT Pro"/>
          <w:sz w:val="20"/>
          <w:szCs w:val="20"/>
          <w:lang w:val="fr-FR"/>
        </w:rPr>
        <w:t> : …………</w:t>
      </w:r>
      <w:r>
        <w:rPr>
          <w:rFonts w:ascii="Avenir Next LT Pro" w:hAnsi="Avenir Next LT Pro"/>
          <w:sz w:val="20"/>
          <w:szCs w:val="20"/>
          <w:lang w:val="fr-FR"/>
        </w:rPr>
        <w:t>…………</w:t>
      </w:r>
      <w:r w:rsidRPr="004810D0"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……………………………………………………………...</w:t>
      </w:r>
      <w:r>
        <w:rPr>
          <w:rFonts w:ascii="Avenir Next LT Pro" w:hAnsi="Avenir Next LT Pro"/>
          <w:sz w:val="20"/>
          <w:szCs w:val="20"/>
          <w:lang w:val="fr-FR"/>
        </w:rPr>
        <w:t>....</w:t>
      </w:r>
    </w:p>
    <w:p w:rsidR="00454FD8" w:rsidP="00454FD8" w:rsidRDefault="00C15CBA" w14:paraId="08AB5020" w14:textId="6D8A4E92">
      <w:pPr>
        <w:pStyle w:val="ListParagraph"/>
        <w:spacing w:after="120" w:line="360" w:lineRule="auto"/>
        <w:ind w:left="714"/>
        <w:jc w:val="both"/>
        <w:rPr>
          <w:rFonts w:ascii="Avenir Next LT Pro" w:hAnsi="Avenir Next LT Pro"/>
          <w:sz w:val="20"/>
          <w:szCs w:val="20"/>
          <w:lang w:val="fr-FR"/>
        </w:rPr>
      </w:pPr>
      <w:r w:rsidRPr="004810D0">
        <w:rPr>
          <w:rFonts w:ascii="Avenir Next LT Pro" w:hAnsi="Avenir Next LT Pro"/>
          <w:sz w:val="20"/>
          <w:szCs w:val="20"/>
          <w:lang w:val="fr-FR"/>
        </w:rPr>
        <w:t>…………</w:t>
      </w:r>
      <w:r>
        <w:rPr>
          <w:rFonts w:ascii="Avenir Next LT Pro" w:hAnsi="Avenir Next LT Pro"/>
          <w:sz w:val="20"/>
          <w:szCs w:val="20"/>
          <w:lang w:val="fr-FR"/>
        </w:rPr>
        <w:t>…………</w:t>
      </w:r>
      <w:r w:rsidRPr="004810D0"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……………………………………………………………...</w:t>
      </w:r>
      <w:r>
        <w:rPr>
          <w:rFonts w:ascii="Avenir Next LT Pro" w:hAnsi="Avenir Next LT Pro"/>
          <w:sz w:val="20"/>
          <w:szCs w:val="20"/>
          <w:lang w:val="fr-FR"/>
        </w:rPr>
        <w:t>....</w:t>
      </w:r>
      <w:r w:rsidRPr="004810D0">
        <w:rPr>
          <w:rFonts w:ascii="Avenir Next LT Pro" w:hAnsi="Avenir Next LT Pro"/>
          <w:sz w:val="20"/>
          <w:szCs w:val="20"/>
          <w:lang w:val="fr-FR"/>
        </w:rPr>
        <w:t>…………</w:t>
      </w:r>
      <w:r>
        <w:rPr>
          <w:rFonts w:ascii="Avenir Next LT Pro" w:hAnsi="Avenir Next LT Pro"/>
          <w:sz w:val="20"/>
          <w:szCs w:val="20"/>
          <w:lang w:val="fr-FR"/>
        </w:rPr>
        <w:t>…………</w:t>
      </w:r>
      <w:r w:rsidRPr="004810D0">
        <w:rPr>
          <w:rFonts w:ascii="Avenir Next LT Pro" w:hAnsi="Avenir Next LT Pro"/>
          <w:sz w:val="20"/>
          <w:szCs w:val="20"/>
          <w:lang w:val="fr-FR"/>
        </w:rPr>
        <w:t>……</w:t>
      </w:r>
      <w:r>
        <w:rPr>
          <w:rFonts w:ascii="Avenir Next LT Pro" w:hAnsi="Avenir Next LT Pro"/>
          <w:sz w:val="20"/>
          <w:szCs w:val="20"/>
          <w:lang w:val="fr-FR"/>
        </w:rPr>
        <w:t>.</w:t>
      </w:r>
      <w:r w:rsidRPr="004810D0"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………………………………………………………...</w:t>
      </w:r>
      <w:r>
        <w:rPr>
          <w:rFonts w:ascii="Avenir Next LT Pro" w:hAnsi="Avenir Next LT Pro"/>
          <w:sz w:val="20"/>
          <w:szCs w:val="20"/>
          <w:lang w:val="fr-FR"/>
        </w:rPr>
        <w:t>....</w:t>
      </w:r>
      <w:r w:rsidRPr="004810D0">
        <w:rPr>
          <w:rFonts w:ascii="Avenir Next LT Pro" w:hAnsi="Avenir Next LT Pro"/>
          <w:sz w:val="20"/>
          <w:szCs w:val="20"/>
          <w:lang w:val="fr-FR"/>
        </w:rPr>
        <w:t>…………</w:t>
      </w:r>
      <w:r>
        <w:rPr>
          <w:rFonts w:ascii="Avenir Next LT Pro" w:hAnsi="Avenir Next LT Pro"/>
          <w:sz w:val="20"/>
          <w:szCs w:val="20"/>
          <w:lang w:val="fr-FR"/>
        </w:rPr>
        <w:t>…………</w:t>
      </w:r>
      <w:r w:rsidRPr="004810D0">
        <w:rPr>
          <w:rFonts w:ascii="Avenir Next LT Pro" w:hAnsi="Avenir Next LT Pro"/>
          <w:sz w:val="20"/>
          <w:szCs w:val="20"/>
          <w:lang w:val="fr-FR"/>
        </w:rPr>
        <w:t>……………………………</w:t>
      </w:r>
      <w:r>
        <w:rPr>
          <w:rFonts w:ascii="Avenir Next LT Pro" w:hAnsi="Avenir Next LT Pro"/>
          <w:sz w:val="20"/>
          <w:szCs w:val="20"/>
          <w:lang w:val="fr-FR"/>
        </w:rPr>
        <w:t>….</w:t>
      </w:r>
    </w:p>
    <w:p w:rsidR="00BB0A0B" w:rsidP="00454FD8" w:rsidRDefault="00D71D6B" w14:paraId="7989BA7F" w14:textId="23C4D94E">
      <w:pPr>
        <w:pStyle w:val="ListParagraph"/>
        <w:spacing w:after="120" w:line="360" w:lineRule="auto"/>
        <w:ind w:left="714"/>
        <w:jc w:val="both"/>
        <w:rPr>
          <w:rFonts w:ascii="Avenir Next LT Pro" w:hAnsi="Avenir Next LT Pro"/>
          <w:sz w:val="20"/>
          <w:szCs w:val="20"/>
          <w:lang w:val="fr-FR"/>
        </w:rPr>
      </w:pPr>
      <w:r w:rsidRPr="004810D0"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………………………………………………………...</w:t>
      </w:r>
      <w:r>
        <w:rPr>
          <w:rFonts w:ascii="Avenir Next LT Pro" w:hAnsi="Avenir Next LT Pro"/>
          <w:sz w:val="20"/>
          <w:szCs w:val="20"/>
          <w:lang w:val="fr-FR"/>
        </w:rPr>
        <w:t>....</w:t>
      </w:r>
      <w:r w:rsidRPr="004810D0">
        <w:rPr>
          <w:rFonts w:ascii="Avenir Next LT Pro" w:hAnsi="Avenir Next LT Pro"/>
          <w:sz w:val="20"/>
          <w:szCs w:val="20"/>
          <w:lang w:val="fr-FR"/>
        </w:rPr>
        <w:t>…………</w:t>
      </w:r>
      <w:r>
        <w:rPr>
          <w:rFonts w:ascii="Avenir Next LT Pro" w:hAnsi="Avenir Next LT Pro"/>
          <w:sz w:val="20"/>
          <w:szCs w:val="20"/>
          <w:lang w:val="fr-FR"/>
        </w:rPr>
        <w:t>…………</w:t>
      </w:r>
      <w:r w:rsidRPr="004810D0">
        <w:rPr>
          <w:rFonts w:ascii="Avenir Next LT Pro" w:hAnsi="Avenir Next LT Pro"/>
          <w:sz w:val="20"/>
          <w:szCs w:val="20"/>
          <w:lang w:val="fr-FR"/>
        </w:rPr>
        <w:t>……………………………</w:t>
      </w:r>
      <w:r>
        <w:rPr>
          <w:rFonts w:ascii="Avenir Next LT Pro" w:hAnsi="Avenir Next LT Pro"/>
          <w:sz w:val="20"/>
          <w:szCs w:val="20"/>
          <w:lang w:val="fr-FR"/>
        </w:rPr>
        <w:t>….</w:t>
      </w:r>
    </w:p>
    <w:p w:rsidR="00BB0A0B" w:rsidP="00454FD8" w:rsidRDefault="00BB0A0B" w14:paraId="2D7BBE95" w14:textId="77777777">
      <w:pPr>
        <w:pStyle w:val="ListParagraph"/>
        <w:spacing w:after="120" w:line="360" w:lineRule="auto"/>
        <w:ind w:left="714"/>
        <w:jc w:val="both"/>
        <w:rPr>
          <w:rFonts w:ascii="Avenir Next LT Pro" w:hAnsi="Avenir Next LT Pro"/>
          <w:sz w:val="20"/>
          <w:szCs w:val="20"/>
          <w:lang w:val="fr-FR"/>
        </w:rPr>
      </w:pPr>
    </w:p>
    <w:p w:rsidR="00454FD8" w:rsidP="00454FD8" w:rsidRDefault="00454FD8" w14:paraId="60D5B456" w14:textId="7C3A4B95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venir Next LT Pro" w:hAnsi="Avenir Next LT Pro"/>
          <w:sz w:val="20"/>
          <w:szCs w:val="20"/>
          <w:lang w:val="fr-FR"/>
        </w:rPr>
      </w:pPr>
      <w:r>
        <w:rPr>
          <w:rFonts w:ascii="Avenir Next LT Pro" w:hAnsi="Avenir Next LT Pro"/>
          <w:sz w:val="20"/>
          <w:szCs w:val="20"/>
          <w:lang w:val="fr-FR"/>
        </w:rPr>
        <w:t xml:space="preserve">Vétérinaires </w:t>
      </w:r>
      <w:r w:rsidRPr="003F49B7">
        <w:rPr>
          <w:rFonts w:ascii="Avenir Next LT Pro" w:hAnsi="Avenir Next LT Pro"/>
          <w:sz w:val="20"/>
          <w:szCs w:val="20"/>
          <w:lang w:val="fr-FR"/>
        </w:rPr>
        <w:t>:</w:t>
      </w:r>
      <w:r>
        <w:rPr>
          <w:rFonts w:ascii="Avenir Next LT Pro" w:hAnsi="Avenir Next LT Pro"/>
          <w:sz w:val="20"/>
          <w:szCs w:val="20"/>
          <w:lang w:val="fr-FR"/>
        </w:rPr>
        <w:t xml:space="preserve"> </w:t>
      </w:r>
    </w:p>
    <w:p w:rsidRPr="00885493" w:rsidR="00387708" w:rsidP="00387708" w:rsidRDefault="00387708" w14:paraId="6F08336A" w14:textId="77777777">
      <w:pPr>
        <w:pStyle w:val="ListParagraph"/>
        <w:spacing w:after="0" w:line="240" w:lineRule="auto"/>
        <w:ind w:left="714"/>
        <w:jc w:val="both"/>
        <w:rPr>
          <w:rFonts w:ascii="Avenir Next LT Pro" w:hAnsi="Avenir Next LT Pro"/>
          <w:sz w:val="20"/>
          <w:szCs w:val="20"/>
          <w:lang w:val="fr-FR"/>
        </w:rPr>
      </w:pPr>
    </w:p>
    <w:tbl>
      <w:tblPr>
        <w:tblStyle w:val="TableGrid"/>
        <w:tblW w:w="9062" w:type="dxa"/>
        <w:tblInd w:w="714" w:type="dxa"/>
        <w:tblLayout w:type="fixed"/>
        <w:tblLook w:val="04A0" w:firstRow="1" w:lastRow="0" w:firstColumn="1" w:lastColumn="0" w:noHBand="0" w:noVBand="1"/>
      </w:tblPr>
      <w:tblGrid>
        <w:gridCol w:w="2126"/>
        <w:gridCol w:w="519"/>
        <w:gridCol w:w="1031"/>
        <w:gridCol w:w="1344"/>
        <w:gridCol w:w="1065"/>
        <w:gridCol w:w="1276"/>
        <w:gridCol w:w="1701"/>
      </w:tblGrid>
      <w:tr w:rsidR="00844B46" w:rsidTr="00844B46" w14:paraId="23D290D7" w14:textId="77777777">
        <w:tc>
          <w:tcPr>
            <w:tcW w:w="2126" w:type="dxa"/>
          </w:tcPr>
          <w:p w:rsidRPr="00FC1159" w:rsidR="00844B46" w:rsidP="00885696" w:rsidRDefault="00844B46" w14:paraId="01743996" w14:textId="77777777">
            <w:pPr>
              <w:jc w:val="both"/>
              <w:rPr>
                <w:rFonts w:ascii="Avenir Next LT Pro" w:hAnsi="Avenir Next LT Pro"/>
                <w:b/>
                <w:bCs/>
                <w:sz w:val="14"/>
                <w:szCs w:val="14"/>
                <w:lang w:val="fr-FR"/>
              </w:rPr>
            </w:pPr>
          </w:p>
          <w:p w:rsidRPr="00CE4D8B" w:rsidR="00844B46" w:rsidP="00885696" w:rsidRDefault="00844B46" w14:paraId="2A0B499D" w14:textId="41E87714">
            <w:pPr>
              <w:jc w:val="both"/>
              <w:rPr>
                <w:rFonts w:ascii="Avenir Next LT Pro" w:hAnsi="Avenir Next LT Pro"/>
                <w:b/>
                <w:bCs/>
                <w:sz w:val="18"/>
                <w:szCs w:val="18"/>
                <w:lang w:val="fr-FR"/>
              </w:rPr>
            </w:pPr>
            <w:r w:rsidRPr="00CE4D8B">
              <w:rPr>
                <w:rFonts w:ascii="Avenir Next LT Pro" w:hAnsi="Avenir Next LT Pro"/>
                <w:b/>
                <w:bCs/>
                <w:sz w:val="18"/>
                <w:szCs w:val="18"/>
                <w:lang w:val="fr-FR"/>
              </w:rPr>
              <w:t>Nom, Prénom</w:t>
            </w:r>
          </w:p>
        </w:tc>
        <w:tc>
          <w:tcPr>
            <w:tcW w:w="519" w:type="dxa"/>
          </w:tcPr>
          <w:p w:rsidRPr="00FC1159" w:rsidR="00844B46" w:rsidP="00844B46" w:rsidRDefault="00844B46" w14:paraId="0E13C6C8" w14:textId="77777777">
            <w:pPr>
              <w:jc w:val="center"/>
              <w:rPr>
                <w:rFonts w:ascii="Avenir Next LT Pro" w:hAnsi="Avenir Next LT Pro"/>
                <w:sz w:val="14"/>
                <w:szCs w:val="14"/>
                <w:lang w:val="fr-FR"/>
              </w:rPr>
            </w:pPr>
          </w:p>
          <w:p w:rsidRPr="00FC1159" w:rsidR="00844B46" w:rsidP="00844B46" w:rsidRDefault="00844B46" w14:paraId="27BDA9B8" w14:textId="77777777">
            <w:pPr>
              <w:jc w:val="center"/>
              <w:rPr>
                <w:rFonts w:ascii="Avenir Next LT Pro" w:hAnsi="Avenir Next LT Pro"/>
                <w:sz w:val="14"/>
                <w:szCs w:val="14"/>
                <w:lang w:val="fr-FR"/>
              </w:rPr>
            </w:pPr>
          </w:p>
          <w:p w:rsidRPr="00FC1159" w:rsidR="00844B46" w:rsidP="00844B46" w:rsidRDefault="00844B46" w14:paraId="3224C120" w14:textId="77777777">
            <w:pPr>
              <w:jc w:val="center"/>
              <w:rPr>
                <w:rFonts w:ascii="Avenir Next LT Pro" w:hAnsi="Avenir Next LT Pro"/>
                <w:sz w:val="14"/>
                <w:szCs w:val="14"/>
                <w:lang w:val="fr-FR"/>
              </w:rPr>
            </w:pPr>
            <w:r w:rsidRPr="00FC1159">
              <w:rPr>
                <w:rFonts w:ascii="Avenir Next LT Pro" w:hAnsi="Avenir Next LT Pro"/>
                <w:sz w:val="14"/>
                <w:szCs w:val="14"/>
                <w:lang w:val="fr-FR"/>
              </w:rPr>
              <w:t>Age</w:t>
            </w:r>
          </w:p>
        </w:tc>
        <w:tc>
          <w:tcPr>
            <w:tcW w:w="1031" w:type="dxa"/>
          </w:tcPr>
          <w:p w:rsidRPr="00FC1159" w:rsidR="00844B46" w:rsidP="00844B46" w:rsidRDefault="00844B46" w14:paraId="4711B4D4" w14:textId="53354D13">
            <w:pPr>
              <w:jc w:val="center"/>
              <w:rPr>
                <w:rFonts w:ascii="Avenir Next LT Pro" w:hAnsi="Avenir Next LT Pro"/>
                <w:sz w:val="14"/>
                <w:szCs w:val="14"/>
                <w:lang w:val="fr-FR"/>
              </w:rPr>
            </w:pPr>
            <w:r w:rsidRPr="00FC1159">
              <w:rPr>
                <w:rFonts w:ascii="Avenir Next LT Pro" w:hAnsi="Avenir Next LT Pro"/>
                <w:sz w:val="14"/>
                <w:szCs w:val="14"/>
                <w:lang w:val="fr-FR"/>
              </w:rPr>
              <w:t>Statut</w:t>
            </w:r>
          </w:p>
          <w:p w:rsidRPr="00FC1159" w:rsidR="00844B46" w:rsidP="00844B46" w:rsidRDefault="00844B46" w14:paraId="0D52F871" w14:textId="3EDAC1D8">
            <w:pPr>
              <w:jc w:val="center"/>
              <w:rPr>
                <w:rFonts w:ascii="Avenir Next LT Pro" w:hAnsi="Avenir Next LT Pro"/>
                <w:sz w:val="14"/>
                <w:szCs w:val="14"/>
                <w:lang w:val="fr-FR"/>
              </w:rPr>
            </w:pPr>
            <w:r w:rsidRPr="00FC1159">
              <w:rPr>
                <w:rFonts w:ascii="Avenir Next LT Pro" w:hAnsi="Avenir Next LT Pro"/>
                <w:sz w:val="14"/>
                <w:szCs w:val="14"/>
                <w:lang w:val="fr-FR"/>
              </w:rPr>
              <w:t>(S = salarié C= collab.</w:t>
            </w:r>
          </w:p>
          <w:p w:rsidRPr="00FC1159" w:rsidR="00844B46" w:rsidP="00844B46" w:rsidRDefault="00844B46" w14:paraId="4311CF35" w14:textId="77777777">
            <w:pPr>
              <w:jc w:val="center"/>
              <w:rPr>
                <w:rFonts w:ascii="Avenir Next LT Pro" w:hAnsi="Avenir Next LT Pro"/>
                <w:sz w:val="14"/>
                <w:szCs w:val="14"/>
                <w:lang w:val="fr-FR"/>
              </w:rPr>
            </w:pPr>
            <w:r w:rsidRPr="00FC1159">
              <w:rPr>
                <w:rFonts w:ascii="Avenir Next LT Pro" w:hAnsi="Avenir Next LT Pro"/>
                <w:sz w:val="14"/>
                <w:szCs w:val="14"/>
                <w:lang w:val="fr-FR"/>
              </w:rPr>
              <w:t>R= résident)</w:t>
            </w:r>
          </w:p>
        </w:tc>
        <w:tc>
          <w:tcPr>
            <w:tcW w:w="1344" w:type="dxa"/>
          </w:tcPr>
          <w:p w:rsidRPr="00FC1159" w:rsidR="00844B46" w:rsidP="00844B46" w:rsidRDefault="00844B46" w14:paraId="225A9242" w14:textId="7111B9BF">
            <w:pPr>
              <w:jc w:val="center"/>
              <w:rPr>
                <w:rFonts w:ascii="Avenir Next LT Pro" w:hAnsi="Avenir Next LT Pro"/>
                <w:sz w:val="14"/>
                <w:szCs w:val="14"/>
                <w:lang w:val="fr-FR"/>
              </w:rPr>
            </w:pPr>
            <w:r w:rsidRPr="00FC1159">
              <w:rPr>
                <w:rFonts w:ascii="Avenir Next LT Pro" w:hAnsi="Avenir Next LT Pro"/>
                <w:sz w:val="14"/>
                <w:szCs w:val="14"/>
                <w:lang w:val="fr-FR"/>
              </w:rPr>
              <w:t>N</w:t>
            </w:r>
            <w:r w:rsidR="00851D95">
              <w:rPr>
                <w:rFonts w:ascii="Avenir Next LT Pro" w:hAnsi="Avenir Next LT Pro"/>
                <w:sz w:val="14"/>
                <w:szCs w:val="14"/>
                <w:lang w:val="fr-FR"/>
              </w:rPr>
              <w:t>om</w:t>
            </w:r>
            <w:r w:rsidRPr="00FC1159">
              <w:rPr>
                <w:rFonts w:ascii="Avenir Next LT Pro" w:hAnsi="Avenir Next LT Pro"/>
                <w:sz w:val="14"/>
                <w:szCs w:val="14"/>
                <w:lang w:val="fr-FR"/>
              </w:rPr>
              <w:t>bre de jours travail</w:t>
            </w:r>
            <w:r>
              <w:rPr>
                <w:rFonts w:ascii="Avenir Next LT Pro" w:hAnsi="Avenir Next LT Pro"/>
                <w:sz w:val="14"/>
                <w:szCs w:val="14"/>
                <w:lang w:val="fr-FR"/>
              </w:rPr>
              <w:t>lés</w:t>
            </w:r>
            <w:r w:rsidRPr="00FC1159">
              <w:rPr>
                <w:rFonts w:ascii="Avenir Next LT Pro" w:hAnsi="Avenir Next LT Pro"/>
                <w:sz w:val="14"/>
                <w:szCs w:val="14"/>
                <w:lang w:val="fr-FR"/>
              </w:rPr>
              <w:t xml:space="preserve"> </w:t>
            </w:r>
            <w:r>
              <w:rPr>
                <w:rFonts w:ascii="Avenir Next LT Pro" w:hAnsi="Avenir Next LT Pro"/>
                <w:sz w:val="14"/>
                <w:szCs w:val="14"/>
                <w:lang w:val="fr-FR"/>
              </w:rPr>
              <w:t>année en cours et année dernière</w:t>
            </w:r>
          </w:p>
        </w:tc>
        <w:tc>
          <w:tcPr>
            <w:tcW w:w="1065" w:type="dxa"/>
          </w:tcPr>
          <w:p w:rsidR="00844B46" w:rsidP="00844B46" w:rsidRDefault="00844B46" w14:paraId="3111D83B" w14:textId="77777777">
            <w:pPr>
              <w:jc w:val="center"/>
              <w:rPr>
                <w:rFonts w:ascii="Avenir Next LT Pro" w:hAnsi="Avenir Next LT Pro"/>
                <w:sz w:val="14"/>
                <w:szCs w:val="14"/>
                <w:lang w:val="fr-FR"/>
              </w:rPr>
            </w:pPr>
          </w:p>
          <w:p w:rsidRPr="00FC1159" w:rsidR="00844B46" w:rsidP="00844B46" w:rsidRDefault="00844B46" w14:paraId="07A9BB88" w14:textId="24E99BFC">
            <w:pPr>
              <w:jc w:val="center"/>
              <w:rPr>
                <w:rFonts w:ascii="Avenir Next LT Pro" w:hAnsi="Avenir Next LT Pro"/>
                <w:sz w:val="14"/>
                <w:szCs w:val="14"/>
                <w:lang w:val="fr-FR"/>
              </w:rPr>
            </w:pPr>
            <w:proofErr w:type="spellStart"/>
            <w:r w:rsidRPr="00FC1159">
              <w:rPr>
                <w:rFonts w:ascii="Avenir Next LT Pro" w:hAnsi="Avenir Next LT Pro"/>
                <w:sz w:val="14"/>
                <w:szCs w:val="14"/>
                <w:lang w:val="fr-FR"/>
              </w:rPr>
              <w:t>Rém</w:t>
            </w:r>
            <w:proofErr w:type="spellEnd"/>
            <w:r w:rsidRPr="00FC1159">
              <w:rPr>
                <w:rFonts w:ascii="Avenir Next LT Pro" w:hAnsi="Avenir Next LT Pro"/>
                <w:sz w:val="14"/>
                <w:szCs w:val="14"/>
                <w:lang w:val="fr-FR"/>
              </w:rPr>
              <w:t>. Brute annuelle</w:t>
            </w:r>
          </w:p>
        </w:tc>
        <w:tc>
          <w:tcPr>
            <w:tcW w:w="1276" w:type="dxa"/>
          </w:tcPr>
          <w:p w:rsidRPr="00FC1159" w:rsidR="00844B46" w:rsidP="00844B46" w:rsidRDefault="00844B46" w14:paraId="2F19E039" w14:textId="77777777">
            <w:pPr>
              <w:jc w:val="center"/>
              <w:rPr>
                <w:rFonts w:ascii="Avenir Next LT Pro" w:hAnsi="Avenir Next LT Pro"/>
                <w:sz w:val="14"/>
                <w:szCs w:val="14"/>
                <w:lang w:val="fr-FR"/>
              </w:rPr>
            </w:pPr>
          </w:p>
          <w:p w:rsidRPr="00FC1159" w:rsidR="00844B46" w:rsidP="00844B46" w:rsidRDefault="00844B46" w14:paraId="158C03CF" w14:textId="7400BAEA">
            <w:pPr>
              <w:jc w:val="center"/>
              <w:rPr>
                <w:rFonts w:ascii="Avenir Next LT Pro" w:hAnsi="Avenir Next LT Pro"/>
                <w:sz w:val="14"/>
                <w:szCs w:val="14"/>
                <w:lang w:val="fr-FR"/>
              </w:rPr>
            </w:pPr>
            <w:r w:rsidRPr="00FC1159">
              <w:rPr>
                <w:rFonts w:ascii="Avenir Next LT Pro" w:hAnsi="Avenir Next LT Pro"/>
                <w:sz w:val="14"/>
                <w:szCs w:val="14"/>
                <w:lang w:val="fr-FR"/>
              </w:rPr>
              <w:t>Date d’arrivée (ancienneté)</w:t>
            </w:r>
          </w:p>
        </w:tc>
        <w:tc>
          <w:tcPr>
            <w:tcW w:w="1701" w:type="dxa"/>
          </w:tcPr>
          <w:p w:rsidRPr="00FC1159" w:rsidR="00844B46" w:rsidP="00844B46" w:rsidRDefault="00844B46" w14:paraId="377AE6E7" w14:textId="77777777">
            <w:pPr>
              <w:jc w:val="center"/>
              <w:rPr>
                <w:rFonts w:ascii="Avenir Next LT Pro" w:hAnsi="Avenir Next LT Pro"/>
                <w:sz w:val="14"/>
                <w:szCs w:val="14"/>
                <w:lang w:val="fr-FR"/>
              </w:rPr>
            </w:pPr>
          </w:p>
          <w:p w:rsidRPr="00FC1159" w:rsidR="00844B46" w:rsidP="00844B46" w:rsidRDefault="00844B46" w14:paraId="6CEB8ECF" w14:textId="7B5A1C0B">
            <w:pPr>
              <w:jc w:val="center"/>
              <w:rPr>
                <w:rFonts w:ascii="Avenir Next LT Pro" w:hAnsi="Avenir Next LT Pro"/>
                <w:sz w:val="14"/>
                <w:szCs w:val="14"/>
                <w:lang w:val="fr-FR"/>
              </w:rPr>
            </w:pPr>
            <w:r w:rsidRPr="00FC1159">
              <w:rPr>
                <w:rFonts w:ascii="Avenir Next LT Pro" w:hAnsi="Avenir Next LT Pro"/>
                <w:sz w:val="14"/>
                <w:szCs w:val="14"/>
                <w:lang w:val="fr-FR"/>
              </w:rPr>
              <w:t>Domaine intervention</w:t>
            </w:r>
            <w:r>
              <w:rPr>
                <w:rFonts w:ascii="Avenir Next LT Pro" w:hAnsi="Avenir Next LT Pro"/>
                <w:sz w:val="14"/>
                <w:szCs w:val="14"/>
                <w:lang w:val="fr-FR"/>
              </w:rPr>
              <w:t xml:space="preserve"> (Diplôme complémentaire)</w:t>
            </w:r>
          </w:p>
        </w:tc>
      </w:tr>
      <w:tr w:rsidR="00844B46" w:rsidTr="00844B46" w14:paraId="3E3D2A0D" w14:textId="77777777">
        <w:tc>
          <w:tcPr>
            <w:tcW w:w="2126" w:type="dxa"/>
          </w:tcPr>
          <w:p w:rsidRPr="00242589" w:rsidR="00851D95" w:rsidP="00D42142" w:rsidRDefault="00851D95" w14:paraId="600B4DDD" w14:textId="500FBE1C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519" w:type="dxa"/>
          </w:tcPr>
          <w:p w:rsidRPr="00242589" w:rsidR="00844B46" w:rsidP="00D42142" w:rsidRDefault="00844B46" w14:paraId="2CB6F53F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031" w:type="dxa"/>
          </w:tcPr>
          <w:p w:rsidRPr="00242589" w:rsidR="00844B46" w:rsidP="00D42142" w:rsidRDefault="00844B46" w14:paraId="01EB4330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344" w:type="dxa"/>
          </w:tcPr>
          <w:p w:rsidRPr="00242589" w:rsidR="00844B46" w:rsidP="00D42142" w:rsidRDefault="00844B46" w14:paraId="14E62C62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065" w:type="dxa"/>
          </w:tcPr>
          <w:p w:rsidRPr="00242589" w:rsidR="00844B46" w:rsidP="00D42142" w:rsidRDefault="00844B46" w14:paraId="5D41661E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</w:tcPr>
          <w:p w:rsidRPr="00242589" w:rsidR="00844B46" w:rsidP="00D42142" w:rsidRDefault="00844B46" w14:paraId="30F787C8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:rsidRPr="00242589" w:rsidR="00844B46" w:rsidP="00D42142" w:rsidRDefault="00844B46" w14:paraId="2320D94D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</w:tr>
      <w:tr w:rsidR="00844B46" w:rsidTr="00844B46" w14:paraId="02E362CE" w14:textId="77777777">
        <w:tc>
          <w:tcPr>
            <w:tcW w:w="2126" w:type="dxa"/>
          </w:tcPr>
          <w:p w:rsidRPr="00242589" w:rsidR="00844B46" w:rsidP="00D42142" w:rsidRDefault="00844B46" w14:paraId="4B830EB6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519" w:type="dxa"/>
          </w:tcPr>
          <w:p w:rsidRPr="00242589" w:rsidR="00844B46" w:rsidP="00D42142" w:rsidRDefault="00844B46" w14:paraId="7DD83BB9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031" w:type="dxa"/>
          </w:tcPr>
          <w:p w:rsidRPr="00242589" w:rsidR="00844B46" w:rsidP="00D42142" w:rsidRDefault="00844B46" w14:paraId="6B781FB7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344" w:type="dxa"/>
          </w:tcPr>
          <w:p w:rsidRPr="00242589" w:rsidR="00844B46" w:rsidP="00D42142" w:rsidRDefault="00844B46" w14:paraId="2873B0F2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065" w:type="dxa"/>
          </w:tcPr>
          <w:p w:rsidRPr="00242589" w:rsidR="00844B46" w:rsidP="00D42142" w:rsidRDefault="00844B46" w14:paraId="7957FFF7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</w:tcPr>
          <w:p w:rsidRPr="00242589" w:rsidR="00844B46" w:rsidP="00D42142" w:rsidRDefault="00844B46" w14:paraId="40038E95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:rsidRPr="00242589" w:rsidR="00844B46" w:rsidP="00D42142" w:rsidRDefault="00844B46" w14:paraId="6381BAAD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</w:tr>
      <w:tr w:rsidR="00844B46" w:rsidTr="00844B46" w14:paraId="1A246637" w14:textId="77777777">
        <w:tc>
          <w:tcPr>
            <w:tcW w:w="2126" w:type="dxa"/>
          </w:tcPr>
          <w:p w:rsidRPr="00242589" w:rsidR="00844B46" w:rsidP="00D42142" w:rsidRDefault="00844B46" w14:paraId="68523826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519" w:type="dxa"/>
          </w:tcPr>
          <w:p w:rsidRPr="00242589" w:rsidR="00844B46" w:rsidP="00D42142" w:rsidRDefault="00844B46" w14:paraId="3540F64E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031" w:type="dxa"/>
          </w:tcPr>
          <w:p w:rsidRPr="00242589" w:rsidR="00844B46" w:rsidP="00D42142" w:rsidRDefault="00844B46" w14:paraId="1835D96B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344" w:type="dxa"/>
          </w:tcPr>
          <w:p w:rsidRPr="00242589" w:rsidR="00844B46" w:rsidP="00D42142" w:rsidRDefault="00844B46" w14:paraId="62F494BE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065" w:type="dxa"/>
          </w:tcPr>
          <w:p w:rsidRPr="00242589" w:rsidR="00844B46" w:rsidP="00D42142" w:rsidRDefault="00844B46" w14:paraId="5BFB3488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</w:tcPr>
          <w:p w:rsidRPr="00242589" w:rsidR="00844B46" w:rsidP="00D42142" w:rsidRDefault="00844B46" w14:paraId="4F1B3ABE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:rsidRPr="00242589" w:rsidR="00844B46" w:rsidP="00D42142" w:rsidRDefault="00844B46" w14:paraId="62A97618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</w:tr>
      <w:tr w:rsidR="00844B46" w:rsidTr="00844B46" w14:paraId="602CAE22" w14:textId="77777777">
        <w:tc>
          <w:tcPr>
            <w:tcW w:w="2126" w:type="dxa"/>
          </w:tcPr>
          <w:p w:rsidRPr="00242589" w:rsidR="00844B46" w:rsidP="00D42142" w:rsidRDefault="00844B46" w14:paraId="01720A40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519" w:type="dxa"/>
          </w:tcPr>
          <w:p w:rsidRPr="00242589" w:rsidR="00844B46" w:rsidP="00D42142" w:rsidRDefault="00844B46" w14:paraId="0EFFEA8E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031" w:type="dxa"/>
          </w:tcPr>
          <w:p w:rsidRPr="00242589" w:rsidR="00844B46" w:rsidP="00D42142" w:rsidRDefault="00844B46" w14:paraId="0AD610FF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344" w:type="dxa"/>
          </w:tcPr>
          <w:p w:rsidRPr="00242589" w:rsidR="00844B46" w:rsidP="00D42142" w:rsidRDefault="00844B46" w14:paraId="09805181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065" w:type="dxa"/>
          </w:tcPr>
          <w:p w:rsidRPr="00242589" w:rsidR="00844B46" w:rsidP="00D42142" w:rsidRDefault="00844B46" w14:paraId="1AC3811B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</w:tcPr>
          <w:p w:rsidRPr="00242589" w:rsidR="00844B46" w:rsidP="00D42142" w:rsidRDefault="00844B46" w14:paraId="593CA7F9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:rsidRPr="00242589" w:rsidR="00844B46" w:rsidP="00D42142" w:rsidRDefault="00844B46" w14:paraId="0704DA05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</w:tr>
      <w:tr w:rsidR="00844B46" w:rsidTr="00844B46" w14:paraId="26BB2D1C" w14:textId="77777777">
        <w:tc>
          <w:tcPr>
            <w:tcW w:w="2126" w:type="dxa"/>
          </w:tcPr>
          <w:p w:rsidRPr="00242589" w:rsidR="00844B46" w:rsidP="00D42142" w:rsidRDefault="00844B46" w14:paraId="2D2130A9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519" w:type="dxa"/>
          </w:tcPr>
          <w:p w:rsidRPr="00242589" w:rsidR="00844B46" w:rsidP="00D42142" w:rsidRDefault="00844B46" w14:paraId="6D5482DB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031" w:type="dxa"/>
          </w:tcPr>
          <w:p w:rsidRPr="00242589" w:rsidR="00844B46" w:rsidP="00D42142" w:rsidRDefault="00844B46" w14:paraId="5E2D05FD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344" w:type="dxa"/>
          </w:tcPr>
          <w:p w:rsidRPr="00242589" w:rsidR="00844B46" w:rsidP="00D42142" w:rsidRDefault="00844B46" w14:paraId="7336A623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065" w:type="dxa"/>
          </w:tcPr>
          <w:p w:rsidRPr="00242589" w:rsidR="00844B46" w:rsidP="00D42142" w:rsidRDefault="00844B46" w14:paraId="12908295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</w:tcPr>
          <w:p w:rsidRPr="00242589" w:rsidR="00844B46" w:rsidP="00D42142" w:rsidRDefault="00844B46" w14:paraId="4CEE455A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:rsidRPr="00242589" w:rsidR="00844B46" w:rsidP="00D42142" w:rsidRDefault="00844B46" w14:paraId="6BE76283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</w:tr>
    </w:tbl>
    <w:p w:rsidR="00B528A4" w:rsidP="00B528A4" w:rsidRDefault="00B528A4" w14:paraId="5DC331CA" w14:textId="462CBE96">
      <w:pPr>
        <w:pStyle w:val="ListParagraph"/>
        <w:spacing w:after="120" w:line="360" w:lineRule="auto"/>
        <w:ind w:left="714"/>
        <w:rPr>
          <w:rFonts w:ascii="Avenir Next LT Pro" w:hAnsi="Avenir Next LT Pro"/>
          <w:sz w:val="20"/>
          <w:szCs w:val="20"/>
          <w:lang w:val="fr-FR"/>
        </w:rPr>
      </w:pPr>
    </w:p>
    <w:p w:rsidR="00BF1B5B" w:rsidP="00B528A4" w:rsidRDefault="00BF1B5B" w14:paraId="5CDE4F29" w14:textId="77777777">
      <w:pPr>
        <w:pStyle w:val="ListParagraph"/>
        <w:spacing w:after="120" w:line="360" w:lineRule="auto"/>
        <w:ind w:left="714"/>
        <w:rPr>
          <w:rFonts w:ascii="Avenir Next LT Pro" w:hAnsi="Avenir Next LT Pro"/>
          <w:sz w:val="20"/>
          <w:szCs w:val="20"/>
          <w:lang w:val="fr-FR"/>
        </w:rPr>
      </w:pPr>
    </w:p>
    <w:p w:rsidR="00BF1B5B" w:rsidP="00B528A4" w:rsidRDefault="00BF1B5B" w14:paraId="40C47266" w14:textId="77777777">
      <w:pPr>
        <w:pStyle w:val="ListParagraph"/>
        <w:spacing w:after="120" w:line="360" w:lineRule="auto"/>
        <w:ind w:left="714"/>
        <w:rPr>
          <w:rFonts w:ascii="Avenir Next LT Pro" w:hAnsi="Avenir Next LT Pro"/>
          <w:sz w:val="20"/>
          <w:szCs w:val="20"/>
          <w:lang w:val="fr-FR"/>
        </w:rPr>
      </w:pPr>
    </w:p>
    <w:p w:rsidR="00CD7CA5" w:rsidP="00B528A4" w:rsidRDefault="00B528A4" w14:paraId="1F1A0F00" w14:textId="1AA53250">
      <w:pPr>
        <w:pStyle w:val="ListParagraph"/>
        <w:numPr>
          <w:ilvl w:val="0"/>
          <w:numId w:val="1"/>
        </w:numPr>
        <w:spacing w:after="120" w:line="360" w:lineRule="auto"/>
        <w:ind w:left="714" w:hanging="357"/>
        <w:rPr>
          <w:rFonts w:ascii="Avenir Next LT Pro" w:hAnsi="Avenir Next LT Pro"/>
          <w:sz w:val="20"/>
          <w:szCs w:val="20"/>
          <w:lang w:val="fr-FR"/>
        </w:rPr>
      </w:pPr>
      <w:r>
        <w:rPr>
          <w:rFonts w:ascii="Avenir Next LT Pro" w:hAnsi="Avenir Next LT Pro"/>
          <w:sz w:val="20"/>
          <w:szCs w:val="20"/>
          <w:lang w:val="fr-FR"/>
        </w:rPr>
        <w:t>Nombre d’ASV </w:t>
      </w:r>
      <w:r w:rsidR="00CD7CA5">
        <w:rPr>
          <w:rFonts w:ascii="Avenir Next LT Pro" w:hAnsi="Avenir Next LT Pro"/>
          <w:sz w:val="20"/>
          <w:szCs w:val="20"/>
          <w:lang w:val="fr-FR"/>
        </w:rPr>
        <w:t>(apprenti ou stagiaire)</w:t>
      </w:r>
      <w:proofErr w:type="gramStart"/>
      <w:r w:rsidR="00CD7CA5">
        <w:rPr>
          <w:rFonts w:ascii="Avenir Next LT Pro" w:hAnsi="Avenir Next LT Pro"/>
          <w:sz w:val="20"/>
          <w:szCs w:val="20"/>
          <w:lang w:val="fr-FR"/>
        </w:rPr>
        <w:t> :..................................................................................................</w:t>
      </w:r>
      <w:proofErr w:type="gramEnd"/>
    </w:p>
    <w:p w:rsidR="00B528A4" w:rsidP="00CD7CA5" w:rsidRDefault="00B528A4" w14:paraId="7AF32641" w14:textId="4F5AAA66">
      <w:pPr>
        <w:pStyle w:val="ListParagraph"/>
        <w:spacing w:after="120" w:line="360" w:lineRule="auto"/>
        <w:ind w:left="714"/>
        <w:rPr>
          <w:rFonts w:ascii="Avenir Next LT Pro" w:hAnsi="Avenir Next LT Pro"/>
          <w:sz w:val="20"/>
          <w:szCs w:val="20"/>
          <w:lang w:val="fr-FR"/>
        </w:rPr>
      </w:pPr>
      <w:r w:rsidRPr="00D25058">
        <w:rPr>
          <w:rFonts w:ascii="Avenir Next LT Pro" w:hAnsi="Avenir Next LT Pro"/>
          <w:sz w:val="20"/>
          <w:szCs w:val="20"/>
          <w:lang w:val="fr-FR"/>
        </w:rPr>
        <w:t>Volume Horaire :</w:t>
      </w:r>
      <w:r w:rsidR="00CD7CA5">
        <w:rPr>
          <w:rFonts w:ascii="Avenir Next LT Pro" w:hAnsi="Avenir Next LT Pro"/>
          <w:sz w:val="20"/>
          <w:szCs w:val="20"/>
          <w:lang w:val="fr-FR"/>
        </w:rPr>
        <w:t xml:space="preserve"> </w:t>
      </w:r>
      <w:r w:rsidRPr="00D25058">
        <w:rPr>
          <w:rFonts w:ascii="Avenir Next LT Pro" w:hAnsi="Avenir Next LT Pro"/>
          <w:sz w:val="20"/>
          <w:szCs w:val="20"/>
          <w:lang w:val="fr-FR"/>
        </w:rPr>
        <w:t>………………</w:t>
      </w:r>
      <w:r w:rsidR="00CD7CA5"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……………………………………………………………………………</w:t>
      </w:r>
    </w:p>
    <w:p w:rsidR="00B528A4" w:rsidP="00B528A4" w:rsidRDefault="00B528A4" w14:paraId="35D35B0B" w14:textId="64151910">
      <w:pPr>
        <w:pStyle w:val="ListParagraph"/>
        <w:spacing w:after="120" w:line="360" w:lineRule="auto"/>
        <w:rPr>
          <w:rFonts w:ascii="Avenir Next LT Pro" w:hAnsi="Avenir Next LT Pro"/>
          <w:sz w:val="20"/>
          <w:szCs w:val="20"/>
          <w:lang w:val="fr-FR"/>
        </w:rPr>
      </w:pPr>
      <w:r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………………………………………………………………………………………………………………</w:t>
      </w:r>
      <w:r w:rsidR="00CD7CA5">
        <w:rPr>
          <w:rFonts w:ascii="Avenir Next LT Pro" w:hAnsi="Avenir Next LT Pro"/>
          <w:sz w:val="20"/>
          <w:szCs w:val="20"/>
          <w:lang w:val="fr-FR"/>
        </w:rPr>
        <w:t>…</w:t>
      </w:r>
    </w:p>
    <w:p w:rsidR="00435343" w:rsidP="00B528A4" w:rsidRDefault="00435343" w14:paraId="4623CC91" w14:textId="57215C00">
      <w:pPr>
        <w:pStyle w:val="ListParagraph"/>
        <w:numPr>
          <w:ilvl w:val="0"/>
          <w:numId w:val="1"/>
        </w:numPr>
        <w:spacing w:after="120" w:line="360" w:lineRule="auto"/>
        <w:rPr>
          <w:rFonts w:ascii="Avenir Next LT Pro" w:hAnsi="Avenir Next LT Pro"/>
          <w:sz w:val="20"/>
          <w:szCs w:val="20"/>
          <w:lang w:val="fr-FR"/>
        </w:rPr>
      </w:pPr>
      <w:r w:rsidRPr="00B528A4">
        <w:rPr>
          <w:rFonts w:ascii="Avenir Next LT Pro" w:hAnsi="Avenir Next LT Pro"/>
          <w:sz w:val="20"/>
          <w:szCs w:val="20"/>
          <w:lang w:val="fr-FR"/>
        </w:rPr>
        <w:t>Rémunérations particulières</w:t>
      </w:r>
      <w:r w:rsidRPr="00B528A4" w:rsidR="009B5F9D">
        <w:rPr>
          <w:rFonts w:ascii="Avenir Next LT Pro" w:hAnsi="Avenir Next LT Pro"/>
          <w:sz w:val="20"/>
          <w:szCs w:val="20"/>
          <w:lang w:val="fr-FR"/>
        </w:rPr>
        <w:t xml:space="preserve"> des salariés</w:t>
      </w:r>
      <w:r w:rsidRPr="00B528A4">
        <w:rPr>
          <w:rFonts w:ascii="Avenir Next LT Pro" w:hAnsi="Avenir Next LT Pro"/>
          <w:sz w:val="20"/>
          <w:szCs w:val="20"/>
          <w:lang w:val="fr-FR"/>
        </w:rPr>
        <w:t xml:space="preserve"> (primes, intéressement, % du CA pour les libéraux…) : …………………………………………………………………………………………………………………</w:t>
      </w:r>
    </w:p>
    <w:p w:rsidR="00387708" w:rsidP="00387708" w:rsidRDefault="00387708" w14:paraId="77FCAA13" w14:textId="7BF40F83">
      <w:pPr>
        <w:pStyle w:val="ListParagraph"/>
        <w:spacing w:after="120" w:line="360" w:lineRule="auto"/>
        <w:rPr>
          <w:rFonts w:ascii="Avenir Next LT Pro" w:hAnsi="Avenir Next LT Pro"/>
          <w:sz w:val="20"/>
          <w:szCs w:val="20"/>
          <w:lang w:val="fr-FR"/>
        </w:rPr>
      </w:pPr>
      <w:r w:rsidRPr="00B528A4">
        <w:rPr>
          <w:rFonts w:ascii="Avenir Next LT Pro" w:hAnsi="Avenir Next LT Pro"/>
          <w:sz w:val="20"/>
          <w:szCs w:val="20"/>
          <w:lang w:val="fr-FR"/>
        </w:rPr>
        <w:t>……</w:t>
      </w:r>
      <w:r w:rsidRPr="00387708"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……………………………………………………………………………………………………………</w:t>
      </w:r>
    </w:p>
    <w:p w:rsidRPr="00387708" w:rsidR="00387708" w:rsidP="00387708" w:rsidRDefault="00387708" w14:paraId="7D516783" w14:textId="36FD0347">
      <w:pPr>
        <w:pStyle w:val="ListParagraph"/>
        <w:numPr>
          <w:ilvl w:val="0"/>
          <w:numId w:val="6"/>
        </w:numPr>
        <w:spacing w:after="120" w:line="360" w:lineRule="auto"/>
        <w:rPr>
          <w:rFonts w:ascii="Avenir Next LT Pro" w:hAnsi="Avenir Next LT Pro"/>
          <w:sz w:val="20"/>
          <w:szCs w:val="20"/>
          <w:lang w:val="fr-FR"/>
        </w:rPr>
      </w:pPr>
      <w:r w:rsidRPr="00387708">
        <w:rPr>
          <w:rFonts w:ascii="Avenir Next LT Pro" w:hAnsi="Avenir Next LT Pro"/>
          <w:sz w:val="20"/>
          <w:szCs w:val="20"/>
          <w:lang w:val="fr-FR"/>
        </w:rPr>
        <w:t>Départs sur les 3 dernières années :</w:t>
      </w:r>
    </w:p>
    <w:tbl>
      <w:tblPr>
        <w:tblStyle w:val="TableGrid"/>
        <w:tblW w:w="9487" w:type="dxa"/>
        <w:tblInd w:w="714" w:type="dxa"/>
        <w:tblLook w:val="04A0" w:firstRow="1" w:lastRow="0" w:firstColumn="1" w:lastColumn="0" w:noHBand="0" w:noVBand="1"/>
      </w:tblPr>
      <w:tblGrid>
        <w:gridCol w:w="2738"/>
        <w:gridCol w:w="615"/>
        <w:gridCol w:w="1031"/>
        <w:gridCol w:w="1134"/>
        <w:gridCol w:w="1134"/>
        <w:gridCol w:w="1418"/>
        <w:gridCol w:w="1417"/>
      </w:tblGrid>
      <w:tr w:rsidR="00344304" w:rsidTr="00344304" w14:paraId="4A58B4D0" w14:textId="78FFDF82">
        <w:tc>
          <w:tcPr>
            <w:tcW w:w="2738" w:type="dxa"/>
          </w:tcPr>
          <w:p w:rsidR="00344304" w:rsidP="00344304" w:rsidRDefault="00344304" w14:paraId="03204416" w14:textId="77777777">
            <w:pPr>
              <w:jc w:val="both"/>
              <w:rPr>
                <w:rFonts w:ascii="Avenir Next LT Pro" w:hAnsi="Avenir Next LT Pro"/>
                <w:b/>
                <w:bCs/>
                <w:sz w:val="20"/>
                <w:szCs w:val="20"/>
                <w:lang w:val="fr-FR"/>
              </w:rPr>
            </w:pPr>
          </w:p>
          <w:p w:rsidRPr="00CE4D8B" w:rsidR="00344304" w:rsidP="00CE4D8B" w:rsidRDefault="00CE4D8B" w14:paraId="53BC03F9" w14:textId="7C3AF92A">
            <w:pPr>
              <w:rPr>
                <w:rFonts w:ascii="Avenir Next LT Pro" w:hAnsi="Avenir Next LT Pro"/>
                <w:sz w:val="20"/>
                <w:szCs w:val="20"/>
                <w:lang w:val="fr-FR"/>
              </w:rPr>
            </w:pPr>
            <w:r w:rsidRPr="00CE4D8B">
              <w:rPr>
                <w:rFonts w:ascii="Avenir Next LT Pro" w:hAnsi="Avenir Next LT Pro"/>
                <w:b/>
                <w:bCs/>
                <w:sz w:val="18"/>
                <w:szCs w:val="18"/>
                <w:lang w:val="fr-FR"/>
              </w:rPr>
              <w:t>Nom, Prénom</w:t>
            </w:r>
          </w:p>
        </w:tc>
        <w:tc>
          <w:tcPr>
            <w:tcW w:w="615" w:type="dxa"/>
          </w:tcPr>
          <w:p w:rsidRPr="00FC1159" w:rsidR="00344304" w:rsidP="00FC1159" w:rsidRDefault="00344304" w14:paraId="6EF1434F" w14:textId="77777777">
            <w:pPr>
              <w:jc w:val="center"/>
              <w:rPr>
                <w:rFonts w:ascii="Avenir Next LT Pro" w:hAnsi="Avenir Next LT Pro"/>
                <w:sz w:val="16"/>
                <w:szCs w:val="16"/>
                <w:lang w:val="fr-FR"/>
              </w:rPr>
            </w:pPr>
          </w:p>
          <w:p w:rsidRPr="00FC1159" w:rsidR="00344304" w:rsidP="00FC1159" w:rsidRDefault="00344304" w14:paraId="55CD377B" w14:textId="04FA9AB5">
            <w:pPr>
              <w:jc w:val="center"/>
              <w:rPr>
                <w:rFonts w:ascii="Avenir Next LT Pro" w:hAnsi="Avenir Next LT Pro"/>
                <w:sz w:val="16"/>
                <w:szCs w:val="16"/>
                <w:lang w:val="fr-FR"/>
              </w:rPr>
            </w:pPr>
            <w:r w:rsidRPr="00FC1159">
              <w:rPr>
                <w:rFonts w:ascii="Avenir Next LT Pro" w:hAnsi="Avenir Next LT Pro"/>
                <w:sz w:val="16"/>
                <w:szCs w:val="16"/>
                <w:lang w:val="fr-FR"/>
              </w:rPr>
              <w:t>Age</w:t>
            </w:r>
          </w:p>
        </w:tc>
        <w:tc>
          <w:tcPr>
            <w:tcW w:w="1031" w:type="dxa"/>
          </w:tcPr>
          <w:p w:rsidRPr="00FC1159" w:rsidR="00344304" w:rsidP="00FC1159" w:rsidRDefault="00344304" w14:paraId="3CD645B2" w14:textId="5C53EE6C">
            <w:pPr>
              <w:jc w:val="center"/>
              <w:rPr>
                <w:rFonts w:ascii="Avenir Next LT Pro" w:hAnsi="Avenir Next LT Pro"/>
                <w:sz w:val="16"/>
                <w:szCs w:val="16"/>
                <w:lang w:val="fr-FR"/>
              </w:rPr>
            </w:pPr>
            <w:r w:rsidRPr="00FC1159">
              <w:rPr>
                <w:rFonts w:ascii="Avenir Next LT Pro" w:hAnsi="Avenir Next LT Pro"/>
                <w:sz w:val="16"/>
                <w:szCs w:val="16"/>
                <w:lang w:val="fr-FR"/>
              </w:rPr>
              <w:t>Vétérinaire (V) ou ASV</w:t>
            </w:r>
          </w:p>
          <w:p w:rsidRPr="00FC1159" w:rsidR="00344304" w:rsidP="00FC1159" w:rsidRDefault="00344304" w14:paraId="46DD7DEA" w14:textId="6BA5B8DA">
            <w:pPr>
              <w:jc w:val="center"/>
              <w:rPr>
                <w:rFonts w:ascii="Avenir Next LT Pro" w:hAnsi="Avenir Next LT Pro"/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</w:tcPr>
          <w:p w:rsidRPr="00FC1159" w:rsidR="00344304" w:rsidP="00FC1159" w:rsidRDefault="00344304" w14:paraId="1F68906A" w14:textId="2DFEEB79">
            <w:pPr>
              <w:jc w:val="center"/>
              <w:rPr>
                <w:rFonts w:ascii="Avenir Next LT Pro" w:hAnsi="Avenir Next LT Pro"/>
                <w:sz w:val="16"/>
                <w:szCs w:val="16"/>
                <w:lang w:val="fr-FR"/>
              </w:rPr>
            </w:pPr>
            <w:r w:rsidRPr="00FC1159">
              <w:rPr>
                <w:rFonts w:ascii="Avenir Next LT Pro" w:hAnsi="Avenir Next LT Pro"/>
                <w:sz w:val="16"/>
                <w:szCs w:val="16"/>
                <w:lang w:val="fr-FR"/>
              </w:rPr>
              <w:t>Nbre de jours de travaillés</w:t>
            </w:r>
          </w:p>
        </w:tc>
        <w:tc>
          <w:tcPr>
            <w:tcW w:w="1134" w:type="dxa"/>
          </w:tcPr>
          <w:p w:rsidRPr="00FC1159" w:rsidR="00344304" w:rsidP="00FC1159" w:rsidRDefault="00FC1159" w14:paraId="1EE0B365" w14:textId="677A4E9E">
            <w:pPr>
              <w:jc w:val="center"/>
              <w:rPr>
                <w:rFonts w:ascii="Avenir Next LT Pro" w:hAnsi="Avenir Next LT Pro"/>
                <w:sz w:val="16"/>
                <w:szCs w:val="16"/>
                <w:lang w:val="fr-FR"/>
              </w:rPr>
            </w:pPr>
            <w:proofErr w:type="spellStart"/>
            <w:r w:rsidRPr="00FC1159">
              <w:rPr>
                <w:rFonts w:ascii="Avenir Next LT Pro" w:hAnsi="Avenir Next LT Pro"/>
                <w:sz w:val="16"/>
                <w:szCs w:val="16"/>
                <w:lang w:val="fr-FR"/>
              </w:rPr>
              <w:t>Rém</w:t>
            </w:r>
            <w:proofErr w:type="spellEnd"/>
            <w:r w:rsidRPr="00FC1159">
              <w:rPr>
                <w:rFonts w:ascii="Avenir Next LT Pro" w:hAnsi="Avenir Next LT Pro"/>
                <w:sz w:val="16"/>
                <w:szCs w:val="16"/>
                <w:lang w:val="fr-FR"/>
              </w:rPr>
              <w:t>. Brute annuelle</w:t>
            </w:r>
          </w:p>
        </w:tc>
        <w:tc>
          <w:tcPr>
            <w:tcW w:w="1418" w:type="dxa"/>
          </w:tcPr>
          <w:p w:rsidRPr="00FC1159" w:rsidR="00627776" w:rsidP="00FC1159" w:rsidRDefault="00627776" w14:paraId="3E5EA8F2" w14:textId="77777777">
            <w:pPr>
              <w:jc w:val="center"/>
              <w:rPr>
                <w:rFonts w:ascii="Avenir Next LT Pro" w:hAnsi="Avenir Next LT Pro"/>
                <w:sz w:val="16"/>
                <w:szCs w:val="16"/>
                <w:lang w:val="fr-FR"/>
              </w:rPr>
            </w:pPr>
          </w:p>
          <w:p w:rsidRPr="00FC1159" w:rsidR="00344304" w:rsidP="00FC1159" w:rsidRDefault="00344304" w14:paraId="2D4EFD50" w14:textId="1FA95640">
            <w:pPr>
              <w:jc w:val="center"/>
              <w:rPr>
                <w:rFonts w:ascii="Avenir Next LT Pro" w:hAnsi="Avenir Next LT Pro"/>
                <w:sz w:val="16"/>
                <w:szCs w:val="16"/>
                <w:lang w:val="fr-FR"/>
              </w:rPr>
            </w:pPr>
            <w:r w:rsidRPr="00FC1159">
              <w:rPr>
                <w:rFonts w:ascii="Avenir Next LT Pro" w:hAnsi="Avenir Next LT Pro"/>
                <w:sz w:val="16"/>
                <w:szCs w:val="16"/>
                <w:lang w:val="fr-FR"/>
              </w:rPr>
              <w:t>Date d’arrivée</w:t>
            </w:r>
          </w:p>
        </w:tc>
        <w:tc>
          <w:tcPr>
            <w:tcW w:w="1417" w:type="dxa"/>
          </w:tcPr>
          <w:p w:rsidRPr="00FC1159" w:rsidR="00627776" w:rsidP="00FC1159" w:rsidRDefault="00627776" w14:paraId="780B15E5" w14:textId="77777777">
            <w:pPr>
              <w:jc w:val="center"/>
              <w:rPr>
                <w:rFonts w:ascii="Avenir Next LT Pro" w:hAnsi="Avenir Next LT Pro"/>
                <w:sz w:val="16"/>
                <w:szCs w:val="16"/>
                <w:lang w:val="fr-FR"/>
              </w:rPr>
            </w:pPr>
          </w:p>
          <w:p w:rsidRPr="00FC1159" w:rsidR="00344304" w:rsidP="00FC1159" w:rsidRDefault="00344304" w14:paraId="0B2E7238" w14:textId="508421A2">
            <w:pPr>
              <w:jc w:val="center"/>
              <w:rPr>
                <w:rFonts w:ascii="Avenir Next LT Pro" w:hAnsi="Avenir Next LT Pro"/>
                <w:sz w:val="16"/>
                <w:szCs w:val="16"/>
                <w:lang w:val="fr-FR"/>
              </w:rPr>
            </w:pPr>
            <w:r w:rsidRPr="00FC1159">
              <w:rPr>
                <w:rFonts w:ascii="Avenir Next LT Pro" w:hAnsi="Avenir Next LT Pro"/>
                <w:sz w:val="16"/>
                <w:szCs w:val="16"/>
                <w:lang w:val="fr-FR"/>
              </w:rPr>
              <w:t>Date de départ</w:t>
            </w:r>
          </w:p>
        </w:tc>
      </w:tr>
      <w:tr w:rsidRPr="00242589" w:rsidR="00344304" w:rsidTr="00344304" w14:paraId="2C6082A0" w14:textId="23EE92B3">
        <w:tc>
          <w:tcPr>
            <w:tcW w:w="2738" w:type="dxa"/>
          </w:tcPr>
          <w:p w:rsidRPr="00242589" w:rsidR="00344304" w:rsidP="00344304" w:rsidRDefault="00344304" w14:paraId="481D65BB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615" w:type="dxa"/>
          </w:tcPr>
          <w:p w:rsidRPr="00242589" w:rsidR="00344304" w:rsidP="00344304" w:rsidRDefault="00344304" w14:paraId="2AD48C6E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031" w:type="dxa"/>
          </w:tcPr>
          <w:p w:rsidRPr="00242589" w:rsidR="00344304" w:rsidP="00344304" w:rsidRDefault="00344304" w14:paraId="371C151A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</w:tcPr>
          <w:p w:rsidRPr="00242589" w:rsidR="00344304" w:rsidP="00344304" w:rsidRDefault="00344304" w14:paraId="36240713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</w:tcPr>
          <w:p w:rsidRPr="00242589" w:rsidR="00344304" w:rsidP="00344304" w:rsidRDefault="00344304" w14:paraId="296D5EF2" w14:textId="007225E2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418" w:type="dxa"/>
          </w:tcPr>
          <w:p w:rsidRPr="00242589" w:rsidR="00344304" w:rsidP="00344304" w:rsidRDefault="00344304" w14:paraId="63E03BBC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417" w:type="dxa"/>
          </w:tcPr>
          <w:p w:rsidRPr="00242589" w:rsidR="00344304" w:rsidP="00344304" w:rsidRDefault="00344304" w14:paraId="127EA75C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</w:tr>
      <w:tr w:rsidRPr="00242589" w:rsidR="00344304" w:rsidTr="00344304" w14:paraId="1403BAF7" w14:textId="77777777">
        <w:tc>
          <w:tcPr>
            <w:tcW w:w="2738" w:type="dxa"/>
          </w:tcPr>
          <w:p w:rsidRPr="00242589" w:rsidR="00344304" w:rsidP="00344304" w:rsidRDefault="00344304" w14:paraId="78E627B2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615" w:type="dxa"/>
          </w:tcPr>
          <w:p w:rsidRPr="00242589" w:rsidR="00344304" w:rsidP="00344304" w:rsidRDefault="00344304" w14:paraId="308DE2BB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031" w:type="dxa"/>
          </w:tcPr>
          <w:p w:rsidRPr="00242589" w:rsidR="00344304" w:rsidP="00344304" w:rsidRDefault="00344304" w14:paraId="4E3FFE91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</w:tcPr>
          <w:p w:rsidRPr="00242589" w:rsidR="00344304" w:rsidP="00344304" w:rsidRDefault="00344304" w14:paraId="430BB8F0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</w:tcPr>
          <w:p w:rsidRPr="00242589" w:rsidR="00344304" w:rsidP="00344304" w:rsidRDefault="00344304" w14:paraId="0815EA54" w14:textId="5E7B80DE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418" w:type="dxa"/>
          </w:tcPr>
          <w:p w:rsidRPr="00242589" w:rsidR="00344304" w:rsidP="00344304" w:rsidRDefault="00344304" w14:paraId="4BCB5056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417" w:type="dxa"/>
          </w:tcPr>
          <w:p w:rsidRPr="00242589" w:rsidR="00344304" w:rsidP="00344304" w:rsidRDefault="00344304" w14:paraId="51D5D972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</w:tr>
      <w:tr w:rsidRPr="00242589" w:rsidR="00344304" w:rsidTr="00344304" w14:paraId="5C586ACA" w14:textId="77777777">
        <w:tc>
          <w:tcPr>
            <w:tcW w:w="2738" w:type="dxa"/>
          </w:tcPr>
          <w:p w:rsidRPr="00242589" w:rsidR="00344304" w:rsidP="00344304" w:rsidRDefault="00344304" w14:paraId="6E285352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615" w:type="dxa"/>
          </w:tcPr>
          <w:p w:rsidRPr="00242589" w:rsidR="00344304" w:rsidP="00344304" w:rsidRDefault="00344304" w14:paraId="1C115678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031" w:type="dxa"/>
          </w:tcPr>
          <w:p w:rsidRPr="00242589" w:rsidR="00344304" w:rsidP="00344304" w:rsidRDefault="00344304" w14:paraId="602EFFCD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</w:tcPr>
          <w:p w:rsidRPr="00242589" w:rsidR="00344304" w:rsidP="00344304" w:rsidRDefault="00344304" w14:paraId="737DF700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</w:tcPr>
          <w:p w:rsidRPr="00242589" w:rsidR="00344304" w:rsidP="00344304" w:rsidRDefault="00344304" w14:paraId="06183CE2" w14:textId="427A939E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418" w:type="dxa"/>
          </w:tcPr>
          <w:p w:rsidRPr="00242589" w:rsidR="00344304" w:rsidP="00344304" w:rsidRDefault="00344304" w14:paraId="6AE462AC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417" w:type="dxa"/>
          </w:tcPr>
          <w:p w:rsidRPr="00242589" w:rsidR="00344304" w:rsidP="00344304" w:rsidRDefault="00344304" w14:paraId="56AA3FA4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</w:tr>
      <w:tr w:rsidRPr="00242589" w:rsidR="00344304" w:rsidTr="00344304" w14:paraId="2A56D9E1" w14:textId="77777777">
        <w:tc>
          <w:tcPr>
            <w:tcW w:w="2738" w:type="dxa"/>
          </w:tcPr>
          <w:p w:rsidRPr="00242589" w:rsidR="00344304" w:rsidP="00344304" w:rsidRDefault="00344304" w14:paraId="4705BD05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615" w:type="dxa"/>
          </w:tcPr>
          <w:p w:rsidRPr="00242589" w:rsidR="00344304" w:rsidP="00344304" w:rsidRDefault="00344304" w14:paraId="42314966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031" w:type="dxa"/>
          </w:tcPr>
          <w:p w:rsidRPr="00242589" w:rsidR="00344304" w:rsidP="00344304" w:rsidRDefault="00344304" w14:paraId="77D9AD10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</w:tcPr>
          <w:p w:rsidRPr="00242589" w:rsidR="00344304" w:rsidP="00344304" w:rsidRDefault="00344304" w14:paraId="28E73190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</w:tcPr>
          <w:p w:rsidRPr="00242589" w:rsidR="00344304" w:rsidP="00344304" w:rsidRDefault="00344304" w14:paraId="74D124F0" w14:textId="33ED1263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418" w:type="dxa"/>
          </w:tcPr>
          <w:p w:rsidRPr="00242589" w:rsidR="00344304" w:rsidP="00344304" w:rsidRDefault="00344304" w14:paraId="1682FB35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417" w:type="dxa"/>
          </w:tcPr>
          <w:p w:rsidRPr="00242589" w:rsidR="00344304" w:rsidP="00344304" w:rsidRDefault="00344304" w14:paraId="39EBE903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</w:tr>
      <w:tr w:rsidRPr="00242589" w:rsidR="00344304" w:rsidTr="00344304" w14:paraId="1E12A39E" w14:textId="77777777">
        <w:tc>
          <w:tcPr>
            <w:tcW w:w="2738" w:type="dxa"/>
          </w:tcPr>
          <w:p w:rsidRPr="00242589" w:rsidR="00344304" w:rsidP="00344304" w:rsidRDefault="00344304" w14:paraId="60F152A5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615" w:type="dxa"/>
          </w:tcPr>
          <w:p w:rsidRPr="00242589" w:rsidR="00344304" w:rsidP="00344304" w:rsidRDefault="00344304" w14:paraId="24FC6FD7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031" w:type="dxa"/>
          </w:tcPr>
          <w:p w:rsidRPr="00242589" w:rsidR="00344304" w:rsidP="00344304" w:rsidRDefault="00344304" w14:paraId="035B542A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</w:tcPr>
          <w:p w:rsidRPr="00242589" w:rsidR="00344304" w:rsidP="00344304" w:rsidRDefault="00344304" w14:paraId="38114235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</w:tcPr>
          <w:p w:rsidRPr="00242589" w:rsidR="00344304" w:rsidP="00344304" w:rsidRDefault="00344304" w14:paraId="61B8868E" w14:textId="4F137235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418" w:type="dxa"/>
          </w:tcPr>
          <w:p w:rsidRPr="00242589" w:rsidR="00344304" w:rsidP="00344304" w:rsidRDefault="00344304" w14:paraId="7F0ED15F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417" w:type="dxa"/>
          </w:tcPr>
          <w:p w:rsidRPr="00242589" w:rsidR="00344304" w:rsidP="00344304" w:rsidRDefault="00344304" w14:paraId="768316E7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</w:tr>
      <w:tr w:rsidRPr="00242589" w:rsidR="00344304" w:rsidTr="00344304" w14:paraId="6358D969" w14:textId="77777777">
        <w:tc>
          <w:tcPr>
            <w:tcW w:w="2738" w:type="dxa"/>
          </w:tcPr>
          <w:p w:rsidRPr="00242589" w:rsidR="00344304" w:rsidP="00344304" w:rsidRDefault="00344304" w14:paraId="4C1B9613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615" w:type="dxa"/>
          </w:tcPr>
          <w:p w:rsidRPr="00242589" w:rsidR="00344304" w:rsidP="00344304" w:rsidRDefault="00344304" w14:paraId="59594126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031" w:type="dxa"/>
          </w:tcPr>
          <w:p w:rsidRPr="00242589" w:rsidR="00344304" w:rsidP="00344304" w:rsidRDefault="00344304" w14:paraId="50253E5F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</w:tcPr>
          <w:p w:rsidRPr="00242589" w:rsidR="00344304" w:rsidP="00344304" w:rsidRDefault="00344304" w14:paraId="49B088DE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</w:tcPr>
          <w:p w:rsidRPr="00242589" w:rsidR="00344304" w:rsidP="00344304" w:rsidRDefault="00344304" w14:paraId="3FD6AE1C" w14:textId="03F0D88F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418" w:type="dxa"/>
          </w:tcPr>
          <w:p w:rsidRPr="00242589" w:rsidR="00344304" w:rsidP="00344304" w:rsidRDefault="00344304" w14:paraId="29E23BB8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417" w:type="dxa"/>
          </w:tcPr>
          <w:p w:rsidRPr="00242589" w:rsidR="00344304" w:rsidP="00344304" w:rsidRDefault="00344304" w14:paraId="6719C99F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</w:tr>
      <w:tr w:rsidRPr="00242589" w:rsidR="00344304" w:rsidTr="00344304" w14:paraId="28C644F5" w14:textId="77777777">
        <w:tc>
          <w:tcPr>
            <w:tcW w:w="2738" w:type="dxa"/>
          </w:tcPr>
          <w:p w:rsidRPr="00242589" w:rsidR="00344304" w:rsidP="00344304" w:rsidRDefault="00344304" w14:paraId="02873C1C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615" w:type="dxa"/>
          </w:tcPr>
          <w:p w:rsidRPr="00242589" w:rsidR="00344304" w:rsidP="00344304" w:rsidRDefault="00344304" w14:paraId="1919AE6E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031" w:type="dxa"/>
          </w:tcPr>
          <w:p w:rsidRPr="00242589" w:rsidR="00344304" w:rsidP="00344304" w:rsidRDefault="00344304" w14:paraId="0945648B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</w:tcPr>
          <w:p w:rsidRPr="00242589" w:rsidR="00344304" w:rsidP="00344304" w:rsidRDefault="00344304" w14:paraId="3A827F37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</w:tcPr>
          <w:p w:rsidRPr="00242589" w:rsidR="00344304" w:rsidP="00344304" w:rsidRDefault="00344304" w14:paraId="462EE3EA" w14:textId="767325EA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418" w:type="dxa"/>
          </w:tcPr>
          <w:p w:rsidRPr="00242589" w:rsidR="00344304" w:rsidP="00344304" w:rsidRDefault="00344304" w14:paraId="0FEA636C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417" w:type="dxa"/>
          </w:tcPr>
          <w:p w:rsidRPr="00242589" w:rsidR="00344304" w:rsidP="00344304" w:rsidRDefault="00344304" w14:paraId="2DF4F0CA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</w:tr>
      <w:tr w:rsidRPr="00242589" w:rsidR="00344304" w:rsidTr="00344304" w14:paraId="3B893B28" w14:textId="77777777">
        <w:tc>
          <w:tcPr>
            <w:tcW w:w="2738" w:type="dxa"/>
          </w:tcPr>
          <w:p w:rsidRPr="00242589" w:rsidR="00344304" w:rsidP="00344304" w:rsidRDefault="00344304" w14:paraId="7F85F0E6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615" w:type="dxa"/>
          </w:tcPr>
          <w:p w:rsidRPr="00242589" w:rsidR="00344304" w:rsidP="00344304" w:rsidRDefault="00344304" w14:paraId="5077B0D3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031" w:type="dxa"/>
          </w:tcPr>
          <w:p w:rsidRPr="00242589" w:rsidR="00344304" w:rsidP="00344304" w:rsidRDefault="00344304" w14:paraId="1AC75F81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</w:tcPr>
          <w:p w:rsidRPr="00242589" w:rsidR="00344304" w:rsidP="00344304" w:rsidRDefault="00344304" w14:paraId="532F003A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</w:tcPr>
          <w:p w:rsidRPr="00242589" w:rsidR="00344304" w:rsidP="00344304" w:rsidRDefault="00344304" w14:paraId="6DA78AF6" w14:textId="354FD870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418" w:type="dxa"/>
          </w:tcPr>
          <w:p w:rsidRPr="00242589" w:rsidR="00344304" w:rsidP="00344304" w:rsidRDefault="00344304" w14:paraId="4F8AFAEC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417" w:type="dxa"/>
          </w:tcPr>
          <w:p w:rsidRPr="00242589" w:rsidR="00344304" w:rsidP="00344304" w:rsidRDefault="00344304" w14:paraId="21C91DCE" w14:textId="77777777">
            <w:pPr>
              <w:spacing w:after="120" w:line="360" w:lineRule="auto"/>
              <w:jc w:val="both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</w:tr>
    </w:tbl>
    <w:p w:rsidRPr="00D71D6B" w:rsidR="00D71D6B" w:rsidP="00D71D6B" w:rsidRDefault="00D71D6B" w14:paraId="75719353" w14:textId="77777777">
      <w:pPr>
        <w:pStyle w:val="ListParagraph"/>
        <w:spacing w:after="120" w:line="360" w:lineRule="auto"/>
        <w:ind w:left="714"/>
        <w:jc w:val="both"/>
        <w:rPr>
          <w:rFonts w:ascii="Avenir Next LT Pro" w:hAnsi="Avenir Next LT Pro"/>
          <w:lang w:val="fr-FR"/>
        </w:rPr>
      </w:pPr>
    </w:p>
    <w:p w:rsidRPr="00703758" w:rsidR="00F738A1" w:rsidP="00703758" w:rsidRDefault="00435343" w14:paraId="7D1D33AE" w14:textId="3DF830B6">
      <w:pPr>
        <w:pStyle w:val="ListParagraph"/>
        <w:numPr>
          <w:ilvl w:val="0"/>
          <w:numId w:val="1"/>
        </w:numPr>
        <w:spacing w:after="120" w:line="360" w:lineRule="auto"/>
        <w:ind w:left="714" w:hanging="357"/>
        <w:jc w:val="both"/>
        <w:rPr>
          <w:rFonts w:ascii="Avenir Next LT Pro" w:hAnsi="Avenir Next LT Pro"/>
          <w:lang w:val="fr-FR"/>
        </w:rPr>
      </w:pPr>
      <w:r>
        <w:rPr>
          <w:rFonts w:ascii="Avenir Next LT Pro" w:hAnsi="Avenir Next LT Pro"/>
          <w:sz w:val="20"/>
          <w:szCs w:val="20"/>
          <w:lang w:val="fr-FR"/>
        </w:rPr>
        <w:t>Recrutements prévus ou à prévoir : ……………………...……………………………………………….</w:t>
      </w:r>
    </w:p>
    <w:p w:rsidRPr="00703758" w:rsidR="00387708" w:rsidP="00DA1282" w:rsidRDefault="00BF4428" w14:paraId="534DDAEB" w14:textId="31B5976E">
      <w:pPr>
        <w:pStyle w:val="ListParagraph"/>
        <w:spacing w:after="120" w:line="360" w:lineRule="auto"/>
        <w:ind w:left="714"/>
        <w:jc w:val="both"/>
        <w:rPr>
          <w:rFonts w:ascii="Avenir Next LT Pro" w:hAnsi="Avenir Next LT Pro"/>
          <w:lang w:val="fr-FR"/>
        </w:rPr>
      </w:pPr>
      <w:r>
        <w:rPr>
          <w:rFonts w:ascii="Avenir Next LT Pro" w:hAnsi="Avenir Next LT Pro"/>
          <w:sz w:val="20"/>
          <w:szCs w:val="20"/>
          <w:lang w:val="fr-FR"/>
        </w:rPr>
        <w:t>……………………...……………………………………………….……………………...………………….…………………………….……………………...……………………………………………….…………..…………...……………………………………………….……………………...……………………………</w:t>
      </w:r>
    </w:p>
    <w:p w:rsidRPr="00371BCF" w:rsidR="00F738A1" w:rsidP="00435343" w:rsidRDefault="00F738A1" w14:paraId="1C58AA65" w14:textId="77777777">
      <w:pPr>
        <w:pStyle w:val="ListParagraph"/>
        <w:spacing w:after="120" w:line="360" w:lineRule="auto"/>
        <w:ind w:left="714"/>
        <w:jc w:val="both"/>
        <w:rPr>
          <w:rFonts w:ascii="Avenir Next LT Pro" w:hAnsi="Avenir Next LT Pro"/>
          <w:sz w:val="20"/>
          <w:szCs w:val="20"/>
          <w:lang w:val="fr-FR"/>
        </w:rPr>
      </w:pPr>
    </w:p>
    <w:p w:rsidRPr="00371BCF" w:rsidR="00435343" w:rsidP="00435343" w:rsidRDefault="00435343" w14:paraId="10AAED75" w14:textId="5AE7CBF4">
      <w:pPr>
        <w:pStyle w:val="ListParagraph"/>
        <w:numPr>
          <w:ilvl w:val="0"/>
          <w:numId w:val="1"/>
        </w:numPr>
        <w:spacing w:after="120" w:line="360" w:lineRule="auto"/>
        <w:jc w:val="both"/>
        <w:rPr>
          <w:rFonts w:ascii="Avenir Next LT Pro" w:hAnsi="Avenir Next LT Pro"/>
          <w:sz w:val="20"/>
          <w:szCs w:val="20"/>
          <w:lang w:val="fr-FR"/>
        </w:rPr>
      </w:pPr>
      <w:r w:rsidRPr="00371BCF">
        <w:rPr>
          <w:rFonts w:ascii="Avenir Next LT Pro" w:hAnsi="Avenir Next LT Pro"/>
          <w:sz w:val="20"/>
          <w:szCs w:val="20"/>
          <w:lang w:val="fr-FR"/>
        </w:rPr>
        <w:t>Nombre de vétérinaires par jour :</w:t>
      </w:r>
    </w:p>
    <w:tbl>
      <w:tblPr>
        <w:tblStyle w:val="TableGrid"/>
        <w:tblW w:w="0" w:type="auto"/>
        <w:tblInd w:w="720" w:type="dxa"/>
        <w:tblBorders>
          <w:top w:val="none" w:color="auto" w:sz="0" w:space="0"/>
          <w:left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407"/>
        <w:gridCol w:w="1011"/>
        <w:gridCol w:w="1210"/>
        <w:gridCol w:w="1280"/>
        <w:gridCol w:w="1202"/>
        <w:gridCol w:w="1285"/>
        <w:gridCol w:w="1245"/>
      </w:tblGrid>
      <w:tr w:rsidR="00435343" w:rsidTr="004810F9" w14:paraId="761FEB62" w14:textId="77777777">
        <w:trPr>
          <w:trHeight w:val="283"/>
        </w:trPr>
        <w:tc>
          <w:tcPr>
            <w:tcW w:w="1407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  <w:shd w:val="clear" w:color="auto" w:fill="63BAE9"/>
          </w:tcPr>
          <w:p w:rsidRPr="00435343" w:rsidR="00435343" w:rsidP="00435343" w:rsidRDefault="00435343" w14:paraId="73A657DD" w14:textId="77777777">
            <w:pPr>
              <w:pStyle w:val="ListParagraph"/>
              <w:ind w:left="0"/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</w:p>
        </w:tc>
        <w:tc>
          <w:tcPr>
            <w:tcW w:w="1011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  <w:shd w:val="clear" w:color="auto" w:fill="63BAE9"/>
          </w:tcPr>
          <w:p w:rsidRPr="00435343" w:rsidR="00435343" w:rsidP="00435343" w:rsidRDefault="00435343" w14:paraId="4F85B331" w14:textId="0C2BCD0A">
            <w:pPr>
              <w:pStyle w:val="ListParagraph"/>
              <w:ind w:left="0"/>
              <w:jc w:val="center"/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435343"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  <w:t>Lundi</w:t>
            </w:r>
          </w:p>
        </w:tc>
        <w:tc>
          <w:tcPr>
            <w:tcW w:w="1210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  <w:shd w:val="clear" w:color="auto" w:fill="63BAE9"/>
          </w:tcPr>
          <w:p w:rsidRPr="00435343" w:rsidR="00435343" w:rsidP="00435343" w:rsidRDefault="00435343" w14:paraId="57384D05" w14:textId="5B360CD6">
            <w:pPr>
              <w:pStyle w:val="ListParagraph"/>
              <w:ind w:left="0"/>
              <w:jc w:val="center"/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435343"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  <w:t>Mardi</w:t>
            </w:r>
          </w:p>
        </w:tc>
        <w:tc>
          <w:tcPr>
            <w:tcW w:w="1280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  <w:shd w:val="clear" w:color="auto" w:fill="63BAE9"/>
          </w:tcPr>
          <w:p w:rsidRPr="00435343" w:rsidR="00435343" w:rsidP="00435343" w:rsidRDefault="00435343" w14:paraId="25EF9A13" w14:textId="2734B67C">
            <w:pPr>
              <w:pStyle w:val="ListParagraph"/>
              <w:ind w:left="0"/>
              <w:jc w:val="center"/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435343"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  <w:t>Mercredi</w:t>
            </w:r>
          </w:p>
        </w:tc>
        <w:tc>
          <w:tcPr>
            <w:tcW w:w="1202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  <w:shd w:val="clear" w:color="auto" w:fill="63BAE9"/>
          </w:tcPr>
          <w:p w:rsidRPr="00435343" w:rsidR="00435343" w:rsidP="00435343" w:rsidRDefault="00435343" w14:paraId="73F69BE6" w14:textId="6FD40DBC">
            <w:pPr>
              <w:pStyle w:val="ListParagraph"/>
              <w:ind w:left="0"/>
              <w:jc w:val="center"/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435343"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  <w:t>Jeudi</w:t>
            </w:r>
          </w:p>
        </w:tc>
        <w:tc>
          <w:tcPr>
            <w:tcW w:w="1285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  <w:shd w:val="clear" w:color="auto" w:fill="63BAE9"/>
          </w:tcPr>
          <w:p w:rsidRPr="00435343" w:rsidR="00435343" w:rsidP="00435343" w:rsidRDefault="00435343" w14:paraId="56C7ADF4" w14:textId="1E3EAB5A">
            <w:pPr>
              <w:pStyle w:val="ListParagraph"/>
              <w:ind w:left="0"/>
              <w:jc w:val="center"/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435343"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  <w:t>Vendredi</w:t>
            </w:r>
          </w:p>
        </w:tc>
        <w:tc>
          <w:tcPr>
            <w:tcW w:w="1245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  <w:shd w:val="clear" w:color="auto" w:fill="63BAE9"/>
          </w:tcPr>
          <w:p w:rsidRPr="00435343" w:rsidR="00435343" w:rsidP="00435343" w:rsidRDefault="00435343" w14:paraId="45695CF5" w14:textId="3C248707">
            <w:pPr>
              <w:pStyle w:val="ListParagraph"/>
              <w:ind w:left="0"/>
              <w:jc w:val="center"/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435343"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  <w:t>Samedi</w:t>
            </w:r>
          </w:p>
        </w:tc>
      </w:tr>
      <w:tr w:rsidR="00435343" w:rsidTr="004810F9" w14:paraId="131EA188" w14:textId="77777777">
        <w:trPr>
          <w:trHeight w:val="283"/>
        </w:trPr>
        <w:tc>
          <w:tcPr>
            <w:tcW w:w="1407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35343" w:rsidP="00435343" w:rsidRDefault="00435343" w14:paraId="4195FA46" w14:textId="1E5BDB44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  <w:r w:rsidRPr="00435343">
              <w:rPr>
                <w:rFonts w:ascii="Avenir Next LT Pro" w:hAnsi="Avenir Next LT Pro"/>
                <w:sz w:val="20"/>
                <w:szCs w:val="20"/>
                <w:lang w:val="fr-FR"/>
              </w:rPr>
              <w:t>Matin</w:t>
            </w:r>
          </w:p>
        </w:tc>
        <w:tc>
          <w:tcPr>
            <w:tcW w:w="1011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35343" w:rsidP="00435343" w:rsidRDefault="00435343" w14:paraId="31AF2A05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10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35343" w:rsidP="00435343" w:rsidRDefault="00435343" w14:paraId="27EBCC72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80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35343" w:rsidP="00435343" w:rsidRDefault="00435343" w14:paraId="1C0F07F5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02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35343" w:rsidP="00435343" w:rsidRDefault="00435343" w14:paraId="07B113FB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85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35343" w:rsidP="00435343" w:rsidRDefault="00435343" w14:paraId="2F582CB9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45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35343" w:rsidP="00435343" w:rsidRDefault="00435343" w14:paraId="64B872F2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</w:tr>
      <w:tr w:rsidR="00435343" w:rsidTr="004810F9" w14:paraId="08031776" w14:textId="77777777">
        <w:trPr>
          <w:trHeight w:val="283"/>
        </w:trPr>
        <w:tc>
          <w:tcPr>
            <w:tcW w:w="1407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35343" w:rsidP="00435343" w:rsidRDefault="00435343" w14:paraId="19279C4D" w14:textId="02334CC8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  <w:r>
              <w:rPr>
                <w:rFonts w:ascii="Avenir Next LT Pro" w:hAnsi="Avenir Next LT Pro"/>
                <w:sz w:val="20"/>
                <w:szCs w:val="20"/>
                <w:lang w:val="fr-FR"/>
              </w:rPr>
              <w:t>Après-midi</w:t>
            </w:r>
          </w:p>
        </w:tc>
        <w:tc>
          <w:tcPr>
            <w:tcW w:w="1011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35343" w:rsidP="00435343" w:rsidRDefault="00435343" w14:paraId="1FA3EACD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10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35343" w:rsidP="00435343" w:rsidRDefault="00435343" w14:paraId="6E73701E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80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35343" w:rsidP="00435343" w:rsidRDefault="00435343" w14:paraId="5DA13132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02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35343" w:rsidP="00435343" w:rsidRDefault="00435343" w14:paraId="0BE94693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85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35343" w:rsidP="00435343" w:rsidRDefault="00435343" w14:paraId="0F452F1A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45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35343" w:rsidP="00435343" w:rsidRDefault="00435343" w14:paraId="6C2CA6AC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</w:tr>
    </w:tbl>
    <w:p w:rsidR="00435343" w:rsidP="00435343" w:rsidRDefault="00435343" w14:paraId="51BD3A01" w14:textId="692E1093">
      <w:pPr>
        <w:pStyle w:val="ListParagraph"/>
        <w:rPr>
          <w:rFonts w:ascii="Avenir Next LT Pro" w:hAnsi="Avenir Next LT Pro"/>
          <w:sz w:val="20"/>
          <w:szCs w:val="20"/>
          <w:lang w:val="fr-FR"/>
        </w:rPr>
      </w:pPr>
    </w:p>
    <w:p w:rsidR="00280F88" w:rsidP="00435343" w:rsidRDefault="00280F88" w14:paraId="273ECEC4" w14:textId="77777777">
      <w:pPr>
        <w:pStyle w:val="ListParagraph"/>
        <w:rPr>
          <w:rFonts w:ascii="Avenir Next LT Pro" w:hAnsi="Avenir Next LT Pro"/>
          <w:sz w:val="20"/>
          <w:szCs w:val="20"/>
          <w:lang w:val="fr-FR"/>
        </w:rPr>
      </w:pPr>
    </w:p>
    <w:p w:rsidR="00BF1B5B" w:rsidP="00435343" w:rsidRDefault="00BF1B5B" w14:paraId="0F6E1ACD" w14:textId="77777777">
      <w:pPr>
        <w:pStyle w:val="ListParagraph"/>
        <w:rPr>
          <w:rFonts w:ascii="Avenir Next LT Pro" w:hAnsi="Avenir Next LT Pro"/>
          <w:sz w:val="20"/>
          <w:szCs w:val="20"/>
          <w:lang w:val="fr-FR"/>
        </w:rPr>
      </w:pPr>
    </w:p>
    <w:p w:rsidR="00BF1B5B" w:rsidP="00435343" w:rsidRDefault="00BF1B5B" w14:paraId="39973847" w14:textId="77777777">
      <w:pPr>
        <w:pStyle w:val="ListParagraph"/>
        <w:rPr>
          <w:rFonts w:ascii="Avenir Next LT Pro" w:hAnsi="Avenir Next LT Pro"/>
          <w:sz w:val="20"/>
          <w:szCs w:val="20"/>
          <w:lang w:val="fr-FR"/>
        </w:rPr>
      </w:pPr>
    </w:p>
    <w:p w:rsidRPr="00371BCF" w:rsidR="00BF1B5B" w:rsidP="00435343" w:rsidRDefault="00BF1B5B" w14:paraId="10351D38" w14:textId="77777777">
      <w:pPr>
        <w:pStyle w:val="ListParagraph"/>
        <w:rPr>
          <w:rFonts w:ascii="Avenir Next LT Pro" w:hAnsi="Avenir Next LT Pro"/>
          <w:sz w:val="20"/>
          <w:szCs w:val="20"/>
          <w:lang w:val="fr-FR"/>
        </w:rPr>
      </w:pPr>
    </w:p>
    <w:p w:rsidRPr="00371BCF" w:rsidR="004810F9" w:rsidP="004810F9" w:rsidRDefault="004810F9" w14:paraId="1CCD716B" w14:textId="041F047E">
      <w:pPr>
        <w:pStyle w:val="ListParagraph"/>
        <w:numPr>
          <w:ilvl w:val="0"/>
          <w:numId w:val="1"/>
        </w:numPr>
        <w:spacing w:after="120" w:line="360" w:lineRule="auto"/>
        <w:jc w:val="both"/>
        <w:rPr>
          <w:rFonts w:ascii="Avenir Next LT Pro" w:hAnsi="Avenir Next LT Pro"/>
          <w:sz w:val="20"/>
          <w:szCs w:val="20"/>
          <w:lang w:val="fr-FR"/>
        </w:rPr>
      </w:pPr>
      <w:r w:rsidRPr="00371BCF">
        <w:rPr>
          <w:rFonts w:ascii="Avenir Next LT Pro" w:hAnsi="Avenir Next LT Pro"/>
          <w:sz w:val="20"/>
          <w:szCs w:val="20"/>
          <w:lang w:val="fr-FR"/>
        </w:rPr>
        <w:t>Nombre d’ASV par jour :</w:t>
      </w:r>
    </w:p>
    <w:tbl>
      <w:tblPr>
        <w:tblStyle w:val="TableGrid"/>
        <w:tblW w:w="0" w:type="auto"/>
        <w:tblInd w:w="720" w:type="dxa"/>
        <w:tblBorders>
          <w:top w:val="none" w:color="auto" w:sz="0" w:space="0"/>
          <w:left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407"/>
        <w:gridCol w:w="1011"/>
        <w:gridCol w:w="1210"/>
        <w:gridCol w:w="1280"/>
        <w:gridCol w:w="1202"/>
        <w:gridCol w:w="1285"/>
        <w:gridCol w:w="1245"/>
      </w:tblGrid>
      <w:tr w:rsidR="004810F9" w:rsidTr="00BB080D" w14:paraId="777E4518" w14:textId="77777777">
        <w:trPr>
          <w:trHeight w:val="283"/>
        </w:trPr>
        <w:tc>
          <w:tcPr>
            <w:tcW w:w="1407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  <w:shd w:val="clear" w:color="auto" w:fill="63BAE9"/>
          </w:tcPr>
          <w:p w:rsidRPr="00435343" w:rsidR="004810F9" w:rsidP="00BB080D" w:rsidRDefault="004810F9" w14:paraId="1BCCAC62" w14:textId="77777777">
            <w:pPr>
              <w:pStyle w:val="ListParagraph"/>
              <w:ind w:left="0"/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</w:p>
        </w:tc>
        <w:tc>
          <w:tcPr>
            <w:tcW w:w="1011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  <w:shd w:val="clear" w:color="auto" w:fill="63BAE9"/>
          </w:tcPr>
          <w:p w:rsidRPr="00435343" w:rsidR="004810F9" w:rsidP="00BB080D" w:rsidRDefault="004810F9" w14:paraId="15FDF842" w14:textId="77777777">
            <w:pPr>
              <w:pStyle w:val="ListParagraph"/>
              <w:ind w:left="0"/>
              <w:jc w:val="center"/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435343"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  <w:t>Lundi</w:t>
            </w:r>
          </w:p>
        </w:tc>
        <w:tc>
          <w:tcPr>
            <w:tcW w:w="1210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  <w:shd w:val="clear" w:color="auto" w:fill="63BAE9"/>
          </w:tcPr>
          <w:p w:rsidRPr="00435343" w:rsidR="004810F9" w:rsidP="00BB080D" w:rsidRDefault="004810F9" w14:paraId="4B29A87C" w14:textId="77777777">
            <w:pPr>
              <w:pStyle w:val="ListParagraph"/>
              <w:ind w:left="0"/>
              <w:jc w:val="center"/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435343"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  <w:t>Mardi</w:t>
            </w:r>
          </w:p>
        </w:tc>
        <w:tc>
          <w:tcPr>
            <w:tcW w:w="1280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  <w:shd w:val="clear" w:color="auto" w:fill="63BAE9"/>
          </w:tcPr>
          <w:p w:rsidRPr="00435343" w:rsidR="004810F9" w:rsidP="00BB080D" w:rsidRDefault="004810F9" w14:paraId="183172D8" w14:textId="77777777">
            <w:pPr>
              <w:pStyle w:val="ListParagraph"/>
              <w:ind w:left="0"/>
              <w:jc w:val="center"/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435343"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  <w:t>Mercredi</w:t>
            </w:r>
          </w:p>
        </w:tc>
        <w:tc>
          <w:tcPr>
            <w:tcW w:w="1202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  <w:shd w:val="clear" w:color="auto" w:fill="63BAE9"/>
          </w:tcPr>
          <w:p w:rsidRPr="00435343" w:rsidR="004810F9" w:rsidP="00BB080D" w:rsidRDefault="004810F9" w14:paraId="3C0F7B1F" w14:textId="77777777">
            <w:pPr>
              <w:pStyle w:val="ListParagraph"/>
              <w:ind w:left="0"/>
              <w:jc w:val="center"/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435343"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  <w:t>Jeudi</w:t>
            </w:r>
          </w:p>
        </w:tc>
        <w:tc>
          <w:tcPr>
            <w:tcW w:w="1285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  <w:shd w:val="clear" w:color="auto" w:fill="63BAE9"/>
          </w:tcPr>
          <w:p w:rsidRPr="00435343" w:rsidR="004810F9" w:rsidP="00BB080D" w:rsidRDefault="004810F9" w14:paraId="38F32602" w14:textId="77777777">
            <w:pPr>
              <w:pStyle w:val="ListParagraph"/>
              <w:ind w:left="0"/>
              <w:jc w:val="center"/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435343"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  <w:t>Vendredi</w:t>
            </w:r>
          </w:p>
        </w:tc>
        <w:tc>
          <w:tcPr>
            <w:tcW w:w="1245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  <w:shd w:val="clear" w:color="auto" w:fill="63BAE9"/>
          </w:tcPr>
          <w:p w:rsidRPr="00435343" w:rsidR="004810F9" w:rsidP="00BB080D" w:rsidRDefault="004810F9" w14:paraId="6305FB15" w14:textId="77777777">
            <w:pPr>
              <w:pStyle w:val="ListParagraph"/>
              <w:ind w:left="0"/>
              <w:jc w:val="center"/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435343">
              <w:rPr>
                <w:rFonts w:ascii="Avenir Next LT Pro" w:hAnsi="Avenir Next LT Pro"/>
                <w:b/>
                <w:bCs/>
                <w:color w:val="FFFFFF" w:themeColor="background1"/>
                <w:sz w:val="20"/>
                <w:szCs w:val="20"/>
                <w:lang w:val="fr-FR"/>
              </w:rPr>
              <w:t>Samedi</w:t>
            </w:r>
          </w:p>
        </w:tc>
      </w:tr>
      <w:tr w:rsidR="004810F9" w:rsidTr="00BB080D" w14:paraId="062C0394" w14:textId="77777777">
        <w:trPr>
          <w:trHeight w:val="283"/>
        </w:trPr>
        <w:tc>
          <w:tcPr>
            <w:tcW w:w="1407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810F9" w:rsidP="00BB080D" w:rsidRDefault="004810F9" w14:paraId="422D9C36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  <w:r w:rsidRPr="00435343">
              <w:rPr>
                <w:rFonts w:ascii="Avenir Next LT Pro" w:hAnsi="Avenir Next LT Pro"/>
                <w:sz w:val="20"/>
                <w:szCs w:val="20"/>
                <w:lang w:val="fr-FR"/>
              </w:rPr>
              <w:t>Matin</w:t>
            </w:r>
          </w:p>
        </w:tc>
        <w:tc>
          <w:tcPr>
            <w:tcW w:w="1011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810F9" w:rsidP="00BB080D" w:rsidRDefault="004810F9" w14:paraId="6ACE8C12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10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810F9" w:rsidP="00BB080D" w:rsidRDefault="004810F9" w14:paraId="10E0812F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80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810F9" w:rsidP="00BB080D" w:rsidRDefault="004810F9" w14:paraId="0FC89842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02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810F9" w:rsidP="00BB080D" w:rsidRDefault="004810F9" w14:paraId="1D85C796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85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810F9" w:rsidP="00BB080D" w:rsidRDefault="004810F9" w14:paraId="30469465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45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810F9" w:rsidP="00BB080D" w:rsidRDefault="004810F9" w14:paraId="1EB7A46F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</w:tr>
      <w:tr w:rsidR="004810F9" w:rsidTr="00BB080D" w14:paraId="73788D3C" w14:textId="77777777">
        <w:trPr>
          <w:trHeight w:val="283"/>
        </w:trPr>
        <w:tc>
          <w:tcPr>
            <w:tcW w:w="1407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810F9" w:rsidP="00BB080D" w:rsidRDefault="004810F9" w14:paraId="619202A8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  <w:r>
              <w:rPr>
                <w:rFonts w:ascii="Avenir Next LT Pro" w:hAnsi="Avenir Next LT Pro"/>
                <w:sz w:val="20"/>
                <w:szCs w:val="20"/>
                <w:lang w:val="fr-FR"/>
              </w:rPr>
              <w:t>Après-midi</w:t>
            </w:r>
          </w:p>
        </w:tc>
        <w:tc>
          <w:tcPr>
            <w:tcW w:w="1011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810F9" w:rsidP="00BB080D" w:rsidRDefault="004810F9" w14:paraId="397CC238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10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810F9" w:rsidP="00BB080D" w:rsidRDefault="004810F9" w14:paraId="0233BA5C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80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810F9" w:rsidP="00BB080D" w:rsidRDefault="004810F9" w14:paraId="15811100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02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810F9" w:rsidP="00BB080D" w:rsidRDefault="004810F9" w14:paraId="1375DB9C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85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810F9" w:rsidP="00BB080D" w:rsidRDefault="004810F9" w14:paraId="2B76B967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  <w:tc>
          <w:tcPr>
            <w:tcW w:w="1245" w:type="dxa"/>
            <w:tcBorders>
              <w:top w:val="single" w:color="808080" w:themeColor="background1" w:themeShade="80" w:sz="4" w:space="0"/>
              <w:bottom w:val="single" w:color="808080" w:themeColor="background1" w:themeShade="80" w:sz="4" w:space="0"/>
            </w:tcBorders>
          </w:tcPr>
          <w:p w:rsidRPr="00435343" w:rsidR="004810F9" w:rsidP="00BB080D" w:rsidRDefault="004810F9" w14:paraId="04B37412" w14:textId="77777777">
            <w:pPr>
              <w:pStyle w:val="ListParagraph"/>
              <w:ind w:left="0"/>
              <w:rPr>
                <w:rFonts w:ascii="Avenir Next LT Pro" w:hAnsi="Avenir Next LT Pro"/>
                <w:sz w:val="20"/>
                <w:szCs w:val="20"/>
                <w:lang w:val="fr-FR"/>
              </w:rPr>
            </w:pPr>
          </w:p>
        </w:tc>
      </w:tr>
    </w:tbl>
    <w:p w:rsidR="004810F9" w:rsidP="004810F9" w:rsidRDefault="004810F9" w14:paraId="44C134DD" w14:textId="77777777">
      <w:pPr>
        <w:pStyle w:val="ListParagraph"/>
        <w:spacing w:after="120" w:line="360" w:lineRule="auto"/>
        <w:jc w:val="both"/>
        <w:rPr>
          <w:rFonts w:ascii="Avenir Next LT Pro" w:hAnsi="Avenir Next LT Pro"/>
          <w:lang w:val="fr-FR"/>
        </w:rPr>
      </w:pPr>
    </w:p>
    <w:p w:rsidR="00435343" w:rsidP="00435343" w:rsidRDefault="004810F9" w14:paraId="098842E2" w14:textId="7E20D9FA">
      <w:pPr>
        <w:pStyle w:val="ListParagraph"/>
        <w:numPr>
          <w:ilvl w:val="0"/>
          <w:numId w:val="1"/>
        </w:numPr>
        <w:spacing w:after="120" w:line="360" w:lineRule="auto"/>
        <w:jc w:val="both"/>
        <w:rPr>
          <w:rFonts w:ascii="Avenir Next LT Pro" w:hAnsi="Avenir Next LT Pro"/>
          <w:sz w:val="20"/>
          <w:szCs w:val="20"/>
          <w:lang w:val="fr-FR"/>
        </w:rPr>
      </w:pPr>
      <w:r w:rsidRPr="00371BCF">
        <w:rPr>
          <w:rFonts w:ascii="Avenir Next LT Pro" w:hAnsi="Avenir Next LT Pro"/>
          <w:sz w:val="20"/>
          <w:szCs w:val="20"/>
          <w:lang w:val="fr-FR"/>
        </w:rPr>
        <w:t>Informations complémentaires (sous-effectif, passages d’échelons</w:t>
      </w:r>
      <w:r w:rsidRPr="00371BCF" w:rsidR="00F63992">
        <w:rPr>
          <w:rFonts w:ascii="Avenir Next LT Pro" w:hAnsi="Avenir Next LT Pro"/>
          <w:sz w:val="20"/>
          <w:szCs w:val="20"/>
          <w:lang w:val="fr-FR"/>
        </w:rPr>
        <w:t xml:space="preserve"> / </w:t>
      </w:r>
      <w:r w:rsidRPr="00371BCF">
        <w:rPr>
          <w:rFonts w:ascii="Avenir Next LT Pro" w:hAnsi="Avenir Next LT Pro"/>
          <w:sz w:val="20"/>
          <w:szCs w:val="20"/>
          <w:lang w:val="fr-FR"/>
        </w:rPr>
        <w:t>augmentation des rémunérations à prévoir…) : …</w:t>
      </w:r>
      <w:r w:rsidR="00371BCF"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…………………………………………………………………………….</w:t>
      </w:r>
    </w:p>
    <w:p w:rsidRPr="00371BCF" w:rsidR="00BF4428" w:rsidP="00BF4428" w:rsidRDefault="00BF4428" w14:paraId="2290E6AB" w14:textId="59985B3E">
      <w:pPr>
        <w:pStyle w:val="ListParagraph"/>
        <w:spacing w:after="120" w:line="360" w:lineRule="auto"/>
        <w:jc w:val="both"/>
        <w:rPr>
          <w:rFonts w:ascii="Avenir Next LT Pro" w:hAnsi="Avenir Next LT Pro"/>
          <w:sz w:val="20"/>
          <w:szCs w:val="20"/>
          <w:lang w:val="fr-FR"/>
        </w:rPr>
      </w:pPr>
      <w:r w:rsidRPr="00371BCF">
        <w:rPr>
          <w:rFonts w:ascii="Avenir Next LT Pro" w:hAnsi="Avenir Next LT Pro"/>
          <w:sz w:val="20"/>
          <w:szCs w:val="20"/>
          <w:lang w:val="fr-FR"/>
        </w:rPr>
        <w:t>…</w:t>
      </w:r>
      <w:r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…………………………………………………………………………….</w:t>
      </w:r>
      <w:r w:rsidRPr="00371BCF">
        <w:rPr>
          <w:rFonts w:ascii="Avenir Next LT Pro" w:hAnsi="Avenir Next LT Pro"/>
          <w:sz w:val="20"/>
          <w:szCs w:val="20"/>
          <w:lang w:val="fr-FR"/>
        </w:rPr>
        <w:t>…</w:t>
      </w:r>
      <w:r>
        <w:rPr>
          <w:rFonts w:ascii="Avenir Next LT Pro" w:hAnsi="Avenir Next LT Pro"/>
          <w:sz w:val="20"/>
          <w:szCs w:val="20"/>
          <w:lang w:val="fr-FR"/>
        </w:rPr>
        <w:t>……………………………...……………………………………………….</w:t>
      </w:r>
      <w:r w:rsidRPr="00371BCF">
        <w:rPr>
          <w:rFonts w:ascii="Avenir Next LT Pro" w:hAnsi="Avenir Next LT Pro"/>
          <w:sz w:val="20"/>
          <w:szCs w:val="20"/>
          <w:lang w:val="fr-FR"/>
        </w:rPr>
        <w:t>…</w:t>
      </w:r>
      <w:r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……………………………………………………………...</w:t>
      </w:r>
    </w:p>
    <w:p w:rsidR="004810F9" w:rsidP="004810F9" w:rsidRDefault="004810F9" w14:paraId="73483435" w14:textId="23620E67">
      <w:pPr>
        <w:spacing w:after="120" w:line="360" w:lineRule="auto"/>
        <w:jc w:val="both"/>
        <w:rPr>
          <w:rFonts w:ascii="Avenir Next LT Pro" w:hAnsi="Avenir Next LT Pro"/>
          <w:lang w:val="fr-FR"/>
        </w:rPr>
      </w:pPr>
    </w:p>
    <w:p w:rsidRPr="004810D0" w:rsidR="004810F9" w:rsidP="004810F9" w:rsidRDefault="00BF1B5B" w14:paraId="41252B16" w14:textId="3419844A">
      <w:pPr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</w:pPr>
      <w:r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  <w:t>4</w:t>
      </w:r>
      <w:r w:rsidRPr="004810D0" w:rsidR="004810F9"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  <w:t xml:space="preserve"> – </w:t>
      </w:r>
      <w:r w:rsidR="004810F9"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  <w:t>Immobilier</w:t>
      </w:r>
    </w:p>
    <w:p w:rsidRPr="004810F9" w:rsidR="004810F9" w:rsidP="004810F9" w:rsidRDefault="004810F9" w14:paraId="73866040" w14:textId="04B383B6">
      <w:pPr>
        <w:pStyle w:val="ListParagraph"/>
        <w:numPr>
          <w:ilvl w:val="0"/>
          <w:numId w:val="1"/>
        </w:numPr>
        <w:spacing w:after="120" w:line="360" w:lineRule="auto"/>
        <w:ind w:left="714" w:hanging="357"/>
        <w:jc w:val="both"/>
        <w:rPr>
          <w:rFonts w:ascii="Avenir Next LT Pro" w:hAnsi="Avenir Next LT Pro"/>
          <w:lang w:val="fr-FR"/>
        </w:rPr>
      </w:pPr>
      <w:r>
        <w:rPr>
          <w:rFonts w:ascii="Avenir Next LT Pro" w:hAnsi="Avenir Next LT Pro"/>
          <w:sz w:val="20"/>
          <w:szCs w:val="20"/>
          <w:lang w:val="fr-FR"/>
        </w:rPr>
        <w:t>Propriétaire : ……………………… / Type de bail (pro / com.) : ………… / Loyer HT HC : ………….</w:t>
      </w:r>
    </w:p>
    <w:p w:rsidRPr="00442D56" w:rsidR="00442D56" w:rsidP="68FA1BBC" w:rsidRDefault="004810F9" w14:paraId="21C13060" w14:textId="3E0F96B9">
      <w:pPr>
        <w:pStyle w:val="ListParagraph"/>
        <w:numPr>
          <w:ilvl w:val="0"/>
          <w:numId w:val="1"/>
        </w:numPr>
        <w:spacing w:after="120" w:line="360" w:lineRule="auto"/>
        <w:ind w:left="714" w:hanging="357"/>
        <w:jc w:val="both"/>
        <w:rPr>
          <w:rFonts w:ascii="Avenir Next LT Pro" w:hAnsi="Avenir Next LT Pro"/>
          <w:lang w:val="en-US"/>
        </w:rPr>
      </w:pPr>
      <w:r w:rsidRPr="68FA1BBC" w:rsidR="004810F9">
        <w:rPr>
          <w:rFonts w:ascii="Avenir Next LT Pro" w:hAnsi="Avenir Next LT Pro"/>
          <w:sz w:val="20"/>
          <w:szCs w:val="20"/>
          <w:lang w:val="en-US"/>
        </w:rPr>
        <w:t>Surface : …………</w:t>
      </w:r>
      <w:r w:rsidRPr="68FA1BBC" w:rsidR="00280F88">
        <w:rPr>
          <w:rFonts w:ascii="Avenir Next LT Pro" w:hAnsi="Avenir Next LT Pro"/>
          <w:sz w:val="20"/>
          <w:szCs w:val="20"/>
          <w:lang w:val="en-US"/>
        </w:rPr>
        <w:t>..</w:t>
      </w:r>
      <w:r w:rsidRPr="68FA1BBC" w:rsidR="004810F9">
        <w:rPr>
          <w:rFonts w:ascii="Avenir Next LT Pro" w:hAnsi="Avenir Next LT Pro"/>
          <w:sz w:val="20"/>
          <w:szCs w:val="20"/>
          <w:lang w:val="en-US"/>
        </w:rPr>
        <w:t xml:space="preserve">. </w:t>
      </w:r>
      <w:r w:rsidRPr="68FA1BBC" w:rsidR="00442D56">
        <w:rPr>
          <w:rFonts w:ascii="Avenir Next LT Pro" w:hAnsi="Avenir Next LT Pro"/>
          <w:sz w:val="20"/>
          <w:szCs w:val="20"/>
          <w:lang w:val="en-US"/>
        </w:rPr>
        <w:t xml:space="preserve"> </w:t>
      </w:r>
      <w:r w:rsidRPr="68FA1BBC" w:rsidR="004810F9">
        <w:rPr>
          <w:rFonts w:ascii="Avenir Next LT Pro" w:hAnsi="Avenir Next LT Pro"/>
          <w:sz w:val="20"/>
          <w:szCs w:val="20"/>
          <w:lang w:val="en-US"/>
        </w:rPr>
        <w:t>/ Nb parkings : …………</w:t>
      </w:r>
      <w:r w:rsidRPr="68FA1BBC" w:rsidR="00280F88">
        <w:rPr>
          <w:rFonts w:ascii="Avenir Next LT Pro" w:hAnsi="Avenir Next LT Pro"/>
          <w:sz w:val="20"/>
          <w:szCs w:val="20"/>
          <w:lang w:val="en-US"/>
        </w:rPr>
        <w:t xml:space="preserve">…… / </w:t>
      </w:r>
      <w:r w:rsidRPr="68FA1BBC" w:rsidR="004810F9">
        <w:rPr>
          <w:rFonts w:ascii="Avenir Next LT Pro" w:hAnsi="Avenir Next LT Pro"/>
          <w:sz w:val="20"/>
          <w:szCs w:val="20"/>
          <w:lang w:val="en-US"/>
        </w:rPr>
        <w:t xml:space="preserve">Nb de </w:t>
      </w:r>
      <w:r w:rsidRPr="68FA1BBC" w:rsidR="00442D56">
        <w:rPr>
          <w:rFonts w:ascii="Avenir Next LT Pro" w:hAnsi="Avenir Next LT Pro"/>
          <w:sz w:val="20"/>
          <w:szCs w:val="20"/>
          <w:lang w:val="en-US"/>
        </w:rPr>
        <w:t xml:space="preserve">salles de </w:t>
      </w:r>
      <w:r w:rsidRPr="68FA1BBC" w:rsidR="004810F9">
        <w:rPr>
          <w:rFonts w:ascii="Avenir Next LT Pro" w:hAnsi="Avenir Next LT Pro"/>
          <w:sz w:val="20"/>
          <w:szCs w:val="20"/>
          <w:lang w:val="en-US"/>
        </w:rPr>
        <w:t>consult</w:t>
      </w:r>
      <w:r w:rsidRPr="68FA1BBC" w:rsidR="00731CDD">
        <w:rPr>
          <w:rFonts w:ascii="Avenir Next LT Pro" w:hAnsi="Avenir Next LT Pro"/>
          <w:sz w:val="20"/>
          <w:szCs w:val="20"/>
          <w:lang w:val="en-US"/>
        </w:rPr>
        <w:t>.</w:t>
      </w:r>
      <w:r w:rsidRPr="68FA1BBC" w:rsidR="004810F9">
        <w:rPr>
          <w:rFonts w:ascii="Avenir Next LT Pro" w:hAnsi="Avenir Next LT Pro"/>
          <w:sz w:val="20"/>
          <w:szCs w:val="20"/>
          <w:lang w:val="en-US"/>
        </w:rPr>
        <w:t> : …………</w:t>
      </w:r>
      <w:r w:rsidRPr="68FA1BBC" w:rsidR="00442D56">
        <w:rPr>
          <w:rFonts w:ascii="Avenir Next LT Pro" w:hAnsi="Avenir Next LT Pro"/>
          <w:sz w:val="20"/>
          <w:szCs w:val="20"/>
          <w:lang w:val="en-US"/>
        </w:rPr>
        <w:t>…</w:t>
      </w:r>
      <w:r w:rsidRPr="68FA1BBC" w:rsidR="00280F88">
        <w:rPr>
          <w:rFonts w:ascii="Avenir Next LT Pro" w:hAnsi="Avenir Next LT Pro"/>
          <w:sz w:val="20"/>
          <w:szCs w:val="20"/>
          <w:lang w:val="en-US"/>
        </w:rPr>
        <w:t>……….</w:t>
      </w:r>
    </w:p>
    <w:p w:rsidRPr="004810F9" w:rsidR="004810F9" w:rsidP="68FA1BBC" w:rsidRDefault="004810F9" w14:paraId="1F534D41" w14:textId="5E995FA9">
      <w:pPr>
        <w:pStyle w:val="ListParagraph"/>
        <w:spacing w:after="120" w:line="360" w:lineRule="auto"/>
        <w:ind w:left="714"/>
        <w:jc w:val="both"/>
        <w:rPr>
          <w:rFonts w:ascii="Avenir Next LT Pro" w:hAnsi="Avenir Next LT Pro"/>
          <w:lang w:val="en-US"/>
        </w:rPr>
      </w:pPr>
      <w:r w:rsidRPr="68FA1BBC" w:rsidR="004810F9">
        <w:rPr>
          <w:rFonts w:ascii="Avenir Next LT Pro" w:hAnsi="Avenir Next LT Pro"/>
          <w:sz w:val="20"/>
          <w:szCs w:val="20"/>
          <w:lang w:val="en-US"/>
        </w:rPr>
        <w:t xml:space="preserve">Nb de </w:t>
      </w:r>
      <w:r w:rsidRPr="68FA1BBC" w:rsidR="00442D56">
        <w:rPr>
          <w:rFonts w:ascii="Avenir Next LT Pro" w:hAnsi="Avenir Next LT Pro"/>
          <w:sz w:val="20"/>
          <w:szCs w:val="20"/>
          <w:lang w:val="en-US"/>
        </w:rPr>
        <w:t xml:space="preserve">salles de </w:t>
      </w:r>
      <w:r w:rsidRPr="68FA1BBC" w:rsidR="004810F9">
        <w:rPr>
          <w:rFonts w:ascii="Avenir Next LT Pro" w:hAnsi="Avenir Next LT Pro"/>
          <w:sz w:val="20"/>
          <w:szCs w:val="20"/>
          <w:lang w:val="en-US"/>
        </w:rPr>
        <w:t>chir</w:t>
      </w:r>
      <w:r w:rsidRPr="68FA1BBC" w:rsidR="004810F9">
        <w:rPr>
          <w:rFonts w:ascii="Avenir Next LT Pro" w:hAnsi="Avenir Next LT Pro"/>
          <w:sz w:val="20"/>
          <w:szCs w:val="20"/>
          <w:lang w:val="en-US"/>
        </w:rPr>
        <w:t>. : …………</w:t>
      </w:r>
      <w:r w:rsidRPr="68FA1BBC" w:rsidR="00280F88">
        <w:rPr>
          <w:rFonts w:ascii="Avenir Next LT Pro" w:hAnsi="Avenir Next LT Pro"/>
          <w:sz w:val="20"/>
          <w:szCs w:val="20"/>
          <w:lang w:val="en-US"/>
        </w:rPr>
        <w:t>…………………………………………………………………………….</w:t>
      </w:r>
    </w:p>
    <w:p w:rsidRPr="00387708" w:rsidR="004810F9" w:rsidP="004810F9" w:rsidRDefault="004810F9" w14:paraId="43569CDA" w14:textId="631820E9">
      <w:pPr>
        <w:pStyle w:val="ListParagraph"/>
        <w:numPr>
          <w:ilvl w:val="0"/>
          <w:numId w:val="1"/>
        </w:numPr>
        <w:spacing w:after="120" w:line="360" w:lineRule="auto"/>
        <w:ind w:left="714" w:hanging="357"/>
        <w:jc w:val="both"/>
        <w:rPr>
          <w:rFonts w:ascii="Avenir Next LT Pro" w:hAnsi="Avenir Next LT Pro"/>
          <w:lang w:val="fr-FR"/>
        </w:rPr>
      </w:pPr>
      <w:r>
        <w:rPr>
          <w:rFonts w:ascii="Avenir Next LT Pro" w:hAnsi="Avenir Next LT Pro"/>
          <w:sz w:val="20"/>
          <w:szCs w:val="20"/>
          <w:lang w:val="fr-FR"/>
        </w:rPr>
        <w:t>Projets significatifs prévus (</w:t>
      </w:r>
      <w:r w:rsidRPr="004810F9">
        <w:rPr>
          <w:rFonts w:ascii="Avenir Next LT Pro" w:hAnsi="Avenir Next LT Pro"/>
          <w:sz w:val="20"/>
          <w:szCs w:val="20"/>
          <w:lang w:val="fr-FR"/>
        </w:rPr>
        <w:t xml:space="preserve">extension, déménagement, </w:t>
      </w:r>
      <w:r>
        <w:rPr>
          <w:rFonts w:ascii="Avenir Next LT Pro" w:hAnsi="Avenir Next LT Pro"/>
          <w:sz w:val="20"/>
          <w:szCs w:val="20"/>
          <w:lang w:val="fr-FR"/>
        </w:rPr>
        <w:t>travaux…) : …………………………………</w:t>
      </w:r>
    </w:p>
    <w:p w:rsidR="00387708" w:rsidP="00BF4428" w:rsidRDefault="00387708" w14:paraId="0B74D531" w14:textId="61E39244">
      <w:pPr>
        <w:pStyle w:val="ListParagraph"/>
        <w:spacing w:after="120" w:line="360" w:lineRule="auto"/>
        <w:ind w:left="714"/>
        <w:jc w:val="both"/>
        <w:rPr>
          <w:rFonts w:ascii="Avenir Next LT Pro" w:hAnsi="Avenir Next LT Pro"/>
          <w:sz w:val="20"/>
          <w:szCs w:val="20"/>
          <w:lang w:val="fr-FR"/>
        </w:rPr>
      </w:pPr>
      <w:r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…………………………………………………………………………………………………………………</w:t>
      </w:r>
    </w:p>
    <w:p w:rsidRPr="00DC651F" w:rsidR="00CD7CA5" w:rsidP="00BF4428" w:rsidRDefault="00CD7CA5" w14:paraId="44529522" w14:textId="2F301A89">
      <w:pPr>
        <w:pStyle w:val="ListParagraph"/>
        <w:spacing w:after="120" w:line="360" w:lineRule="auto"/>
        <w:ind w:left="714"/>
        <w:jc w:val="both"/>
        <w:rPr>
          <w:rFonts w:ascii="Avenir Next LT Pro" w:hAnsi="Avenir Next LT Pro"/>
          <w:lang w:val="fr-FR"/>
        </w:rPr>
      </w:pPr>
      <w:r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…………………………………………………………………………………………………………………</w:t>
      </w:r>
    </w:p>
    <w:p w:rsidR="00DC651F" w:rsidP="00DC651F" w:rsidRDefault="00DC651F" w14:paraId="2FB385AE" w14:textId="77777777">
      <w:pPr>
        <w:pStyle w:val="ListParagraph"/>
        <w:spacing w:after="120" w:line="360" w:lineRule="auto"/>
        <w:ind w:left="714"/>
        <w:jc w:val="both"/>
        <w:rPr>
          <w:rFonts w:ascii="Avenir Next LT Pro" w:hAnsi="Avenir Next LT Pro"/>
          <w:lang w:val="fr-FR"/>
        </w:rPr>
      </w:pPr>
    </w:p>
    <w:p w:rsidR="00387708" w:rsidP="00DC651F" w:rsidRDefault="00387708" w14:paraId="2CCBA7DD" w14:textId="77777777">
      <w:pPr>
        <w:pStyle w:val="ListParagraph"/>
        <w:spacing w:after="120" w:line="360" w:lineRule="auto"/>
        <w:ind w:left="714"/>
        <w:jc w:val="both"/>
        <w:rPr>
          <w:rFonts w:ascii="Avenir Next LT Pro" w:hAnsi="Avenir Next LT Pro"/>
          <w:lang w:val="fr-FR"/>
        </w:rPr>
      </w:pPr>
    </w:p>
    <w:p w:rsidRPr="004810D0" w:rsidR="004810F9" w:rsidP="004810F9" w:rsidRDefault="00BF1B5B" w14:paraId="304CE611" w14:textId="3A1A08D6">
      <w:pPr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</w:pPr>
      <w:r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  <w:t>5</w:t>
      </w:r>
      <w:r w:rsidRPr="004810D0" w:rsidR="004810F9"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  <w:t xml:space="preserve"> – </w:t>
      </w:r>
      <w:r w:rsidR="004810F9"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  <w:t>Matériel</w:t>
      </w:r>
    </w:p>
    <w:p w:rsidRPr="00387708" w:rsidR="004810F9" w:rsidP="00F63992" w:rsidRDefault="00F63992" w14:paraId="02B36941" w14:textId="5646C69A">
      <w:pPr>
        <w:pStyle w:val="ListParagraph"/>
        <w:numPr>
          <w:ilvl w:val="0"/>
          <w:numId w:val="1"/>
        </w:numPr>
        <w:spacing w:after="120" w:line="360" w:lineRule="auto"/>
        <w:ind w:left="714" w:hanging="357"/>
        <w:jc w:val="both"/>
        <w:rPr>
          <w:rFonts w:ascii="Avenir Next LT Pro" w:hAnsi="Avenir Next LT Pro"/>
          <w:lang w:val="fr-FR"/>
        </w:rPr>
      </w:pPr>
      <w:r>
        <w:rPr>
          <w:rFonts w:ascii="Avenir Next LT Pro" w:hAnsi="Avenir Next LT Pro"/>
          <w:sz w:val="20"/>
          <w:szCs w:val="20"/>
          <w:lang w:val="fr-FR"/>
        </w:rPr>
        <w:t>Générateur r</w:t>
      </w:r>
      <w:r w:rsidR="004810F9">
        <w:rPr>
          <w:rFonts w:ascii="Avenir Next LT Pro" w:hAnsi="Avenir Next LT Pro"/>
          <w:sz w:val="20"/>
          <w:szCs w:val="20"/>
          <w:lang w:val="fr-FR"/>
        </w:rPr>
        <w:t>adio (</w:t>
      </w:r>
      <w:r>
        <w:rPr>
          <w:rFonts w:ascii="Avenir Next LT Pro" w:hAnsi="Avenir Next LT Pro"/>
          <w:sz w:val="20"/>
          <w:szCs w:val="20"/>
          <w:lang w:val="fr-FR"/>
        </w:rPr>
        <w:t xml:space="preserve">modèle / année d’acquisition / type de financement) : </w:t>
      </w:r>
      <w:r w:rsidR="0007345A"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…………………………………………………………………………………………………………………</w:t>
      </w:r>
    </w:p>
    <w:p w:rsidRPr="00F63992" w:rsidR="00387708" w:rsidP="00387708" w:rsidRDefault="00387708" w14:paraId="2868F0A8" w14:textId="5CE51F7E">
      <w:pPr>
        <w:pStyle w:val="ListParagraph"/>
        <w:spacing w:after="120" w:line="360" w:lineRule="auto"/>
        <w:ind w:left="714"/>
        <w:jc w:val="both"/>
        <w:rPr>
          <w:rFonts w:ascii="Avenir Next LT Pro" w:hAnsi="Avenir Next LT Pro"/>
          <w:lang w:val="fr-FR"/>
        </w:rPr>
      </w:pPr>
      <w:r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…………………………………………………………………………………………………………………</w:t>
      </w:r>
    </w:p>
    <w:p w:rsidRPr="00387708" w:rsidR="00F63992" w:rsidP="00F63992" w:rsidRDefault="00F63992" w14:paraId="5EB69404" w14:textId="504DCD1C">
      <w:pPr>
        <w:pStyle w:val="ListParagraph"/>
        <w:numPr>
          <w:ilvl w:val="0"/>
          <w:numId w:val="1"/>
        </w:numPr>
        <w:spacing w:after="120" w:line="360" w:lineRule="auto"/>
        <w:ind w:left="714" w:hanging="357"/>
        <w:jc w:val="both"/>
        <w:rPr>
          <w:rFonts w:ascii="Avenir Next LT Pro" w:hAnsi="Avenir Next LT Pro"/>
          <w:lang w:val="fr-FR"/>
        </w:rPr>
      </w:pPr>
      <w:r>
        <w:rPr>
          <w:rFonts w:ascii="Avenir Next LT Pro" w:hAnsi="Avenir Next LT Pro"/>
          <w:sz w:val="20"/>
          <w:szCs w:val="20"/>
          <w:lang w:val="fr-FR"/>
        </w:rPr>
        <w:t>Développeur radio (modèle / année d’acquisition / type de financement) : ………………………</w:t>
      </w:r>
      <w:r w:rsidR="0007345A"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…………………………………………………………………………………………</w:t>
      </w:r>
    </w:p>
    <w:p w:rsidRPr="00F63992" w:rsidR="00387708" w:rsidP="00387708" w:rsidRDefault="00387708" w14:paraId="64DF3713" w14:textId="6250C6B1">
      <w:pPr>
        <w:pStyle w:val="ListParagraph"/>
        <w:spacing w:after="120" w:line="360" w:lineRule="auto"/>
        <w:ind w:left="714"/>
        <w:jc w:val="both"/>
        <w:rPr>
          <w:rFonts w:ascii="Avenir Next LT Pro" w:hAnsi="Avenir Next LT Pro"/>
          <w:lang w:val="fr-FR"/>
        </w:rPr>
      </w:pPr>
      <w:r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…………………………………………………………………………………………………………………</w:t>
      </w:r>
    </w:p>
    <w:p w:rsidRPr="00387708" w:rsidR="00F63992" w:rsidP="00F63992" w:rsidRDefault="00F63992" w14:paraId="4F29C914" w14:textId="3185A4F9">
      <w:pPr>
        <w:pStyle w:val="ListParagraph"/>
        <w:numPr>
          <w:ilvl w:val="0"/>
          <w:numId w:val="1"/>
        </w:numPr>
        <w:spacing w:after="120" w:line="360" w:lineRule="auto"/>
        <w:ind w:left="714" w:hanging="357"/>
        <w:jc w:val="both"/>
        <w:rPr>
          <w:rFonts w:ascii="Avenir Next LT Pro" w:hAnsi="Avenir Next LT Pro"/>
          <w:lang w:val="fr-FR"/>
        </w:rPr>
      </w:pPr>
      <w:r>
        <w:rPr>
          <w:rFonts w:ascii="Avenir Next LT Pro" w:hAnsi="Avenir Next LT Pro"/>
          <w:sz w:val="20"/>
          <w:szCs w:val="20"/>
          <w:lang w:val="fr-FR"/>
        </w:rPr>
        <w:t xml:space="preserve">Echographe (modèle / année d’acquisition / type de financement) : </w:t>
      </w:r>
      <w:r w:rsidR="007453B2"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…………………………………………………………………………………………………………………</w:t>
      </w:r>
    </w:p>
    <w:p w:rsidRPr="004810F9" w:rsidR="00387708" w:rsidP="00387708" w:rsidRDefault="00387708" w14:paraId="5FCBFAA5" w14:textId="2F5B63D5">
      <w:pPr>
        <w:pStyle w:val="ListParagraph"/>
        <w:spacing w:after="120" w:line="360" w:lineRule="auto"/>
        <w:ind w:left="714"/>
        <w:jc w:val="both"/>
        <w:rPr>
          <w:rFonts w:ascii="Avenir Next LT Pro" w:hAnsi="Avenir Next LT Pro"/>
          <w:lang w:val="fr-FR"/>
        </w:rPr>
      </w:pPr>
      <w:r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…………………………………………………………………………………………………………………</w:t>
      </w:r>
    </w:p>
    <w:p w:rsidRPr="00F63992" w:rsidR="00F63992" w:rsidP="00F63992" w:rsidRDefault="00F63992" w14:paraId="3D10F8E9" w14:textId="6011BEB0">
      <w:pPr>
        <w:pStyle w:val="ListParagraph"/>
        <w:numPr>
          <w:ilvl w:val="0"/>
          <w:numId w:val="1"/>
        </w:numPr>
        <w:spacing w:after="120" w:line="360" w:lineRule="auto"/>
        <w:ind w:left="714" w:hanging="357"/>
        <w:jc w:val="both"/>
        <w:rPr>
          <w:rFonts w:ascii="Avenir Next LT Pro" w:hAnsi="Avenir Next LT Pro"/>
          <w:lang w:val="fr-FR"/>
        </w:rPr>
      </w:pPr>
      <w:r>
        <w:rPr>
          <w:rFonts w:ascii="Avenir Next LT Pro" w:hAnsi="Avenir Next LT Pro"/>
          <w:lang w:val="fr-FR"/>
        </w:rPr>
        <w:t xml:space="preserve">Analyseurs </w:t>
      </w:r>
      <w:r>
        <w:rPr>
          <w:rFonts w:ascii="Avenir Next LT Pro" w:hAnsi="Avenir Next LT Pro"/>
          <w:sz w:val="20"/>
          <w:szCs w:val="20"/>
          <w:lang w:val="fr-FR"/>
        </w:rPr>
        <w:t>(modèles / année d’acquisition / type de financement) : …………………………………………………………………………………………………………………</w:t>
      </w:r>
      <w:r w:rsidR="00387708"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…………………………………………………………………………………………………………………</w:t>
      </w:r>
    </w:p>
    <w:p w:rsidRPr="003A5D49" w:rsidR="00442D56" w:rsidP="00DC651F" w:rsidRDefault="00F63992" w14:paraId="7801BA99" w14:textId="2AAB92ED">
      <w:pPr>
        <w:pStyle w:val="ListParagraph"/>
        <w:numPr>
          <w:ilvl w:val="0"/>
          <w:numId w:val="1"/>
        </w:numPr>
        <w:spacing w:after="120" w:line="360" w:lineRule="auto"/>
        <w:ind w:left="714" w:hanging="357"/>
        <w:jc w:val="both"/>
        <w:rPr>
          <w:rFonts w:ascii="Avenir Next LT Pro" w:hAnsi="Avenir Next LT Pro"/>
          <w:lang w:val="fr-FR"/>
        </w:rPr>
      </w:pPr>
      <w:r w:rsidRPr="003A5D49">
        <w:rPr>
          <w:rFonts w:ascii="Avenir Next LT Pro" w:hAnsi="Avenir Next LT Pro"/>
          <w:sz w:val="20"/>
          <w:szCs w:val="20"/>
          <w:lang w:val="fr-FR"/>
        </w:rPr>
        <w:t>Investissements à prévoir : …………………………………………………………………………………</w:t>
      </w:r>
    </w:p>
    <w:p w:rsidRPr="003A5D49" w:rsidR="003A5D49" w:rsidP="00387708" w:rsidRDefault="00387708" w14:paraId="13304C71" w14:textId="7714D63F">
      <w:pPr>
        <w:spacing w:after="120" w:line="360" w:lineRule="auto"/>
        <w:ind w:firstLine="714"/>
        <w:jc w:val="both"/>
        <w:rPr>
          <w:rFonts w:ascii="Avenir Next LT Pro" w:hAnsi="Avenir Next LT Pro"/>
          <w:lang w:val="fr-FR"/>
        </w:rPr>
      </w:pPr>
      <w:r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…………………………………………………………………………………………………………………</w:t>
      </w:r>
    </w:p>
    <w:p w:rsidR="00E24D3D" w:rsidP="00E24D3D" w:rsidRDefault="00E24D3D" w14:paraId="0A369125" w14:textId="4390EA0A">
      <w:pPr>
        <w:spacing w:after="120" w:line="360" w:lineRule="auto"/>
        <w:jc w:val="both"/>
        <w:rPr>
          <w:rFonts w:ascii="Avenir Next LT Pro" w:hAnsi="Avenir Next LT Pro"/>
          <w:sz w:val="20"/>
          <w:szCs w:val="20"/>
          <w:lang w:val="fr-FR"/>
        </w:rPr>
      </w:pPr>
    </w:p>
    <w:p w:rsidRPr="004810D0" w:rsidR="00E24D3D" w:rsidP="00E24D3D" w:rsidRDefault="00BF1B5B" w14:paraId="2EC791A2" w14:textId="752D1B99">
      <w:pPr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</w:pPr>
      <w:r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  <w:t>6</w:t>
      </w:r>
      <w:r w:rsidRPr="004810D0" w:rsidR="00E24D3D"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  <w:t xml:space="preserve"> – </w:t>
      </w:r>
      <w:r w:rsidR="00E24D3D">
        <w:rPr>
          <w:rFonts w:ascii="Avenir Next LT Pro" w:hAnsi="Avenir Next LT Pro"/>
          <w:b/>
          <w:bCs/>
          <w:color w:val="E53157"/>
          <w:sz w:val="24"/>
          <w:szCs w:val="16"/>
          <w:lang w:val="fr-FR"/>
        </w:rPr>
        <w:t>Informations complémentaires</w:t>
      </w:r>
    </w:p>
    <w:p w:rsidR="00E24D3D" w:rsidP="00E24D3D" w:rsidRDefault="00E24D3D" w14:paraId="296F52C8" w14:textId="783225A8">
      <w:pPr>
        <w:spacing w:after="120" w:line="360" w:lineRule="auto"/>
        <w:jc w:val="both"/>
        <w:rPr>
          <w:rFonts w:ascii="Avenir Next LT Pro" w:hAnsi="Avenir Next LT Pro"/>
          <w:sz w:val="20"/>
          <w:szCs w:val="20"/>
          <w:lang w:val="fr-FR"/>
        </w:rPr>
      </w:pPr>
      <w:r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87708"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…………………………………………………………………………………………………………………………</w:t>
      </w:r>
    </w:p>
    <w:p w:rsidR="00463D22" w:rsidP="00E24D3D" w:rsidRDefault="00772C09" w14:paraId="19DB206C" w14:textId="575E56CC">
      <w:pPr>
        <w:spacing w:after="120" w:line="360" w:lineRule="auto"/>
        <w:jc w:val="both"/>
        <w:rPr>
          <w:rFonts w:ascii="Avenir Next LT Pro" w:hAnsi="Avenir Next LT Pro"/>
          <w:sz w:val="20"/>
          <w:szCs w:val="20"/>
          <w:lang w:val="fr-FR"/>
        </w:rPr>
      </w:pPr>
      <w:r>
        <w:rPr>
          <w:rFonts w:ascii="Avenir Next LT Pro" w:hAnsi="Avenir Next LT Pro"/>
          <w:sz w:val="20"/>
          <w:szCs w:val="20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745AF" w:rsidP="00E24D3D" w:rsidRDefault="00A745AF" w14:paraId="78678E36" w14:textId="77777777">
      <w:pPr>
        <w:spacing w:after="120" w:line="360" w:lineRule="auto"/>
        <w:jc w:val="both"/>
        <w:rPr>
          <w:rFonts w:ascii="Avenir Next LT Pro" w:hAnsi="Avenir Next LT Pro"/>
          <w:sz w:val="20"/>
          <w:szCs w:val="20"/>
          <w:lang w:val="fr-FR"/>
        </w:rPr>
      </w:pPr>
    </w:p>
    <w:p w:rsidR="00A745AF" w:rsidP="00E24D3D" w:rsidRDefault="00A745AF" w14:paraId="01EE486B" w14:textId="77777777">
      <w:pPr>
        <w:spacing w:after="120" w:line="360" w:lineRule="auto"/>
        <w:jc w:val="both"/>
        <w:rPr>
          <w:rFonts w:ascii="Avenir Next LT Pro" w:hAnsi="Avenir Next LT Pro"/>
          <w:sz w:val="20"/>
          <w:szCs w:val="20"/>
          <w:lang w:val="fr-FR"/>
        </w:rPr>
      </w:pPr>
    </w:p>
    <w:p w:rsidR="00A745AF" w:rsidP="00E24D3D" w:rsidRDefault="00A745AF" w14:paraId="753C01B3" w14:textId="77777777">
      <w:pPr>
        <w:spacing w:after="120" w:line="360" w:lineRule="auto"/>
        <w:jc w:val="both"/>
        <w:rPr>
          <w:rFonts w:ascii="Avenir Next LT Pro" w:hAnsi="Avenir Next LT Pro"/>
          <w:sz w:val="20"/>
          <w:szCs w:val="20"/>
          <w:lang w:val="fr-FR"/>
        </w:rPr>
      </w:pPr>
    </w:p>
    <w:p w:rsidR="00A745AF" w:rsidP="00E24D3D" w:rsidRDefault="00A745AF" w14:paraId="7B1AA958" w14:textId="77777777">
      <w:pPr>
        <w:spacing w:after="120" w:line="360" w:lineRule="auto"/>
        <w:jc w:val="both"/>
        <w:rPr>
          <w:rFonts w:ascii="Avenir Next LT Pro" w:hAnsi="Avenir Next LT Pro"/>
          <w:sz w:val="20"/>
          <w:szCs w:val="20"/>
          <w:lang w:val="fr-FR"/>
        </w:rPr>
      </w:pPr>
    </w:p>
    <w:p w:rsidR="00A745AF" w:rsidP="00E24D3D" w:rsidRDefault="00A745AF" w14:paraId="53B4C110" w14:textId="77777777">
      <w:pPr>
        <w:spacing w:after="120" w:line="360" w:lineRule="auto"/>
        <w:jc w:val="both"/>
        <w:rPr>
          <w:rFonts w:ascii="Avenir Next LT Pro" w:hAnsi="Avenir Next LT Pro"/>
          <w:sz w:val="20"/>
          <w:szCs w:val="20"/>
          <w:u w:val="single"/>
          <w:lang w:val="fr-FR"/>
        </w:rPr>
      </w:pPr>
    </w:p>
    <w:p w:rsidRPr="00463D22" w:rsidR="00A745AF" w:rsidP="00E24D3D" w:rsidRDefault="00A745AF" w14:paraId="5DCB6054" w14:textId="77777777">
      <w:pPr>
        <w:spacing w:after="120" w:line="360" w:lineRule="auto"/>
        <w:jc w:val="both"/>
        <w:rPr>
          <w:rFonts w:ascii="Avenir Next LT Pro" w:hAnsi="Avenir Next LT Pro"/>
          <w:sz w:val="20"/>
          <w:szCs w:val="20"/>
          <w:u w:val="single"/>
          <w:lang w:val="fr-FR"/>
        </w:rPr>
      </w:pPr>
    </w:p>
    <w:sectPr w:rsidRPr="00463D22" w:rsidR="00A745AF">
      <w:headerReference w:type="default" r:id="rId10"/>
      <w:footerReference w:type="default" r:id="rId11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70884" w:rsidP="00E516B8" w:rsidRDefault="00070884" w14:paraId="532E57EC" w14:textId="77777777">
      <w:pPr>
        <w:spacing w:after="0" w:line="240" w:lineRule="auto"/>
      </w:pPr>
      <w:r>
        <w:separator/>
      </w:r>
    </w:p>
  </w:endnote>
  <w:endnote w:type="continuationSeparator" w:id="0">
    <w:p w:rsidR="00070884" w:rsidP="00E516B8" w:rsidRDefault="00070884" w14:paraId="11AD8BBE" w14:textId="77777777">
      <w:pPr>
        <w:spacing w:after="0" w:line="240" w:lineRule="auto"/>
      </w:pPr>
      <w:r>
        <w:continuationSeparator/>
      </w:r>
    </w:p>
  </w:endnote>
  <w:endnote w:type="continuationNotice" w:id="1">
    <w:p w:rsidR="00070884" w:rsidRDefault="00070884" w14:paraId="4C8F32E3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Black">
    <w:altName w:val="Calibri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fortaa">
    <w:panose1 w:val="00000500000000000000"/>
    <w:charset w:val="00"/>
    <w:family w:val="auto"/>
    <w:pitch w:val="variable"/>
    <w:sig w:usb0="20000287" w:usb1="00000002" w:usb2="00000000" w:usb3="00000000" w:csb0="0000019F" w:csb1="00000000"/>
  </w:font>
  <w:font w:name="Avenir LT Std 55 Roman">
    <w:panose1 w:val="020B0503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DA1773" w:rsidR="00DA1773" w:rsidP="00DA1773" w:rsidRDefault="00BF1B5B" w14:paraId="7862080F" w14:textId="04829375">
    <w:pPr>
      <w:pStyle w:val="Footer"/>
      <w:tabs>
        <w:tab w:val="left" w:pos="4253"/>
      </w:tabs>
      <w:rPr>
        <w:rFonts w:ascii="Avenir LT Std 55 Roman" w:hAnsi="Avenir LT Std 55 Roman"/>
        <w:i/>
        <w:color w:val="8B8B8B"/>
        <w:sz w:val="16"/>
        <w:szCs w:val="16"/>
        <w:lang w:val="fr-FR"/>
      </w:rPr>
    </w:pPr>
    <w:r>
      <w:rPr>
        <w:rFonts w:ascii="Avenir LT Std 55 Roman" w:hAnsi="Avenir LT Std 55 Roman"/>
        <w:i/>
        <w:color w:val="8B8B8B"/>
        <w:sz w:val="16"/>
        <w:szCs w:val="16"/>
        <w:lang w:val="fr-FR"/>
      </w:rPr>
      <w:t>ClubVET</w:t>
    </w:r>
  </w:p>
  <w:p w:rsidRPr="00DA1773" w:rsidR="00DA1773" w:rsidP="00DA1773" w:rsidRDefault="00BF1B5B" w14:paraId="2E86602F" w14:textId="66E760F1">
    <w:pPr>
      <w:pStyle w:val="Footer"/>
      <w:tabs>
        <w:tab w:val="center" w:pos="4962"/>
      </w:tabs>
      <w:rPr>
        <w:rFonts w:ascii="Avenir LT Std 55 Roman" w:hAnsi="Avenir LT Std 55 Roman"/>
        <w:color w:val="8B8B8B"/>
        <w:sz w:val="16"/>
        <w:szCs w:val="16"/>
        <w:lang w:val="fr-FR"/>
      </w:rPr>
    </w:pPr>
    <w:r>
      <w:rPr>
        <w:rFonts w:ascii="Avenir LT Std 55 Roman" w:hAnsi="Avenir LT Std 55 Roman"/>
        <w:i/>
        <w:color w:val="8B8B8B"/>
        <w:sz w:val="16"/>
        <w:szCs w:val="16"/>
        <w:lang w:val="fr-FR"/>
      </w:rPr>
      <w:t>18 rue Emile Landrin</w:t>
    </w:r>
    <w:r w:rsidRPr="00DA1773" w:rsidR="00DA1773">
      <w:rPr>
        <w:rFonts w:ascii="Avenir LT Std 55 Roman" w:hAnsi="Avenir LT Std 55 Roman"/>
        <w:i/>
        <w:color w:val="8B8B8B"/>
        <w:sz w:val="16"/>
        <w:szCs w:val="16"/>
        <w:lang w:val="fr-FR"/>
      </w:rPr>
      <w:t xml:space="preserve"> – </w:t>
    </w:r>
    <w:r>
      <w:rPr>
        <w:rFonts w:ascii="Avenir LT Std 55 Roman" w:hAnsi="Avenir LT Std 55 Roman"/>
        <w:i/>
        <w:color w:val="8B8B8B"/>
        <w:sz w:val="16"/>
        <w:szCs w:val="16"/>
        <w:lang w:val="fr-FR"/>
      </w:rPr>
      <w:t>75020 B</w:t>
    </w:r>
    <w:r w:rsidRPr="00DA1773" w:rsidR="00DA1773">
      <w:rPr>
        <w:rFonts w:ascii="Avenir LT Std 55 Roman" w:hAnsi="Avenir LT Std 55 Roman"/>
        <w:i/>
        <w:color w:val="8B8B8B"/>
        <w:sz w:val="16"/>
        <w:szCs w:val="16"/>
        <w:lang w:val="fr-FR"/>
      </w:rPr>
      <w:t>ordeaux</w:t>
    </w:r>
    <w:r w:rsidRPr="00DA1773" w:rsidR="00DA1773">
      <w:rPr>
        <w:rFonts w:ascii="Avenir LT Std 55 Roman" w:hAnsi="Avenir LT Std 55 Roman"/>
        <w:color w:val="8B8B8B"/>
        <w:sz w:val="16"/>
        <w:szCs w:val="16"/>
        <w:lang w:val="fr-FR"/>
      </w:rPr>
      <w:tab/>
    </w:r>
    <w:r w:rsidRPr="00DA1773" w:rsidR="00DA1773">
      <w:rPr>
        <w:rFonts w:ascii="Avenir LT Std 55 Roman" w:hAnsi="Avenir LT Std 55 Roman"/>
        <w:color w:val="8B8B8B"/>
        <w:sz w:val="16"/>
        <w:szCs w:val="16"/>
        <w:lang w:val="fr-FR"/>
      </w:rPr>
      <w:t xml:space="preserve">Strictement Confidentiel   </w:t>
    </w:r>
    <w:r w:rsidRPr="00DA1773" w:rsidR="00DA1773">
      <w:rPr>
        <w:rFonts w:ascii="Avenir LT Std 55 Roman" w:hAnsi="Avenir LT Std 55 Roman"/>
        <w:color w:val="8B8B8B"/>
        <w:sz w:val="16"/>
        <w:szCs w:val="16"/>
        <w:lang w:val="fr-FR"/>
      </w:rPr>
      <w:tab/>
    </w:r>
    <w:r w:rsidRPr="00DA1773" w:rsidR="00DA1773">
      <w:rPr>
        <w:rFonts w:ascii="Avenir LT Std 55 Roman" w:hAnsi="Avenir LT Std 55 Roman"/>
        <w:color w:val="8B8B8B"/>
        <w:sz w:val="16"/>
        <w:szCs w:val="16"/>
        <w:lang w:val="fr-FR"/>
      </w:rPr>
      <w:t xml:space="preserve"> </w:t>
    </w:r>
    <w:r w:rsidRPr="00380105" w:rsidR="00DA1773">
      <w:rPr>
        <w:rStyle w:val="PageNumber"/>
        <w:rFonts w:ascii="Avenir LT Std 55 Roman" w:hAnsi="Avenir LT Std 55 Roman"/>
        <w:color w:val="8B8B8B"/>
        <w:sz w:val="16"/>
        <w:szCs w:val="16"/>
      </w:rPr>
      <w:fldChar w:fldCharType="begin"/>
    </w:r>
    <w:r w:rsidRPr="00DA1773" w:rsidR="00DA1773">
      <w:rPr>
        <w:rStyle w:val="PageNumber"/>
        <w:rFonts w:ascii="Avenir LT Std 55 Roman" w:hAnsi="Avenir LT Std 55 Roman"/>
        <w:color w:val="8B8B8B"/>
        <w:sz w:val="16"/>
        <w:szCs w:val="16"/>
        <w:lang w:val="fr-FR"/>
      </w:rPr>
      <w:instrText xml:space="preserve"> PAGE </w:instrText>
    </w:r>
    <w:r w:rsidRPr="00380105" w:rsidR="00DA1773">
      <w:rPr>
        <w:rStyle w:val="PageNumber"/>
        <w:rFonts w:ascii="Avenir LT Std 55 Roman" w:hAnsi="Avenir LT Std 55 Roman"/>
        <w:color w:val="8B8B8B"/>
        <w:sz w:val="16"/>
        <w:szCs w:val="16"/>
      </w:rPr>
      <w:fldChar w:fldCharType="separate"/>
    </w:r>
    <w:r w:rsidRPr="00DA1773" w:rsidR="00DA1773">
      <w:rPr>
        <w:rStyle w:val="PageNumber"/>
        <w:rFonts w:ascii="Avenir LT Std 55 Roman" w:hAnsi="Avenir LT Std 55 Roman"/>
        <w:color w:val="8B8B8B"/>
        <w:sz w:val="16"/>
        <w:szCs w:val="16"/>
        <w:lang w:val="fr-FR"/>
      </w:rPr>
      <w:t>1</w:t>
    </w:r>
    <w:r w:rsidRPr="00380105" w:rsidR="00DA1773">
      <w:rPr>
        <w:rStyle w:val="PageNumber"/>
        <w:rFonts w:ascii="Avenir LT Std 55 Roman" w:hAnsi="Avenir LT Std 55 Roman"/>
        <w:color w:val="8B8B8B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70884" w:rsidP="00E516B8" w:rsidRDefault="00070884" w14:paraId="578527CD" w14:textId="77777777">
      <w:pPr>
        <w:spacing w:after="0" w:line="240" w:lineRule="auto"/>
      </w:pPr>
      <w:r>
        <w:separator/>
      </w:r>
    </w:p>
  </w:footnote>
  <w:footnote w:type="continuationSeparator" w:id="0">
    <w:p w:rsidR="00070884" w:rsidP="00E516B8" w:rsidRDefault="00070884" w14:paraId="108D90A0" w14:textId="77777777">
      <w:pPr>
        <w:spacing w:after="0" w:line="240" w:lineRule="auto"/>
      </w:pPr>
      <w:r>
        <w:continuationSeparator/>
      </w:r>
    </w:p>
  </w:footnote>
  <w:footnote w:type="continuationNotice" w:id="1">
    <w:p w:rsidR="00070884" w:rsidRDefault="00070884" w14:paraId="5C10A95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435343" w:rsidP="00E516B8" w:rsidRDefault="00435343" w14:paraId="1A73008B" w14:textId="77777777">
    <w:pPr>
      <w:pStyle w:val="Header"/>
      <w:ind w:left="-142"/>
      <w:jc w:val="center"/>
    </w:pPr>
    <w:r>
      <w:rPr>
        <w:noProof/>
      </w:rPr>
      <w:drawing>
        <wp:inline distT="0" distB="0" distL="0" distR="0" wp14:anchorId="393C885C" wp14:editId="624815AD">
          <wp:extent cx="1550817" cy="446634"/>
          <wp:effectExtent l="0" t="0" r="0" b="0"/>
          <wp:docPr id="1" name="Image 1" descr="Une image contenant dessin, alimentatio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5915" cy="4567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990596" w:rsidR="00435343" w:rsidP="00E516B8" w:rsidRDefault="00435343" w14:paraId="48E8A365" w14:textId="77777777">
    <w:pPr>
      <w:jc w:val="center"/>
      <w:rPr>
        <w:rFonts w:ascii="Comfortaa" w:hAnsi="Comfortaa"/>
        <w:color w:val="74C7E9"/>
        <w:sz w:val="16"/>
        <w:szCs w:val="2"/>
      </w:rPr>
    </w:pPr>
  </w:p>
  <w:p w:rsidRPr="00E516B8" w:rsidR="00435343" w:rsidP="00E516B8" w:rsidRDefault="00435343" w14:paraId="37CD55FA" w14:textId="3FD66253">
    <w:pPr>
      <w:jc w:val="center"/>
      <w:rPr>
        <w:rFonts w:ascii="Comfortaa" w:hAnsi="Comfortaa"/>
        <w:color w:val="74C7E9"/>
        <w:sz w:val="32"/>
        <w:szCs w:val="18"/>
      </w:rPr>
    </w:pPr>
    <w:r w:rsidRPr="00990596">
      <w:rPr>
        <w:rFonts w:ascii="Comfortaa" w:hAnsi="Comfortaa"/>
        <w:color w:val="74C7E9"/>
        <w:sz w:val="32"/>
        <w:szCs w:val="18"/>
      </w:rPr>
      <w:t xml:space="preserve">Passion </w:t>
    </w:r>
    <w:r w:rsidRPr="00990596">
      <w:rPr>
        <w:rFonts w:ascii="Comfortaa" w:hAnsi="Comfortaa"/>
        <w:color w:val="E53157"/>
        <w:sz w:val="32"/>
        <w:szCs w:val="18"/>
      </w:rPr>
      <w:t>•</w:t>
    </w:r>
    <w:r w:rsidRPr="00990596">
      <w:rPr>
        <w:rFonts w:ascii="Comfortaa" w:hAnsi="Comfortaa"/>
        <w:color w:val="74C7E9"/>
        <w:sz w:val="32"/>
        <w:szCs w:val="18"/>
      </w:rPr>
      <w:t xml:space="preserve"> Proximité </w:t>
    </w:r>
    <w:r w:rsidRPr="00990596">
      <w:rPr>
        <w:rFonts w:ascii="Comfortaa" w:hAnsi="Comfortaa"/>
        <w:color w:val="E53157"/>
        <w:sz w:val="32"/>
        <w:szCs w:val="18"/>
      </w:rPr>
      <w:t>•</w:t>
    </w:r>
    <w:r w:rsidRPr="00990596">
      <w:rPr>
        <w:rFonts w:ascii="Comfortaa" w:hAnsi="Comfortaa"/>
        <w:color w:val="74C7E9"/>
        <w:sz w:val="32"/>
        <w:szCs w:val="18"/>
      </w:rPr>
      <w:t xml:space="preserve"> Excellence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32413F"/>
    <w:multiLevelType w:val="hybridMultilevel"/>
    <w:tmpl w:val="5C60289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C84718E"/>
    <w:multiLevelType w:val="hybridMultilevel"/>
    <w:tmpl w:val="29E0DFE0"/>
    <w:lvl w:ilvl="0" w:tplc="995C07F8">
      <w:numFmt w:val="bullet"/>
      <w:lvlText w:val="-"/>
      <w:lvlJc w:val="left"/>
      <w:pPr>
        <w:ind w:left="720" w:hanging="360"/>
      </w:pPr>
      <w:rPr>
        <w:rFonts w:hint="default" w:ascii="Avenir Next LT Pro" w:hAnsi="Avenir Next LT Pro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8A868A9"/>
    <w:multiLevelType w:val="hybridMultilevel"/>
    <w:tmpl w:val="781EA78A"/>
    <w:lvl w:ilvl="0" w:tplc="0972AEC0">
      <w:numFmt w:val="bullet"/>
      <w:lvlText w:val=""/>
      <w:lvlJc w:val="left"/>
      <w:pPr>
        <w:ind w:left="1074" w:hanging="360"/>
      </w:pPr>
      <w:rPr>
        <w:rFonts w:hint="default" w:ascii="Wingdings" w:hAnsi="Wingdings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hint="default" w:ascii="Wingdings" w:hAnsi="Wingdings"/>
      </w:rPr>
    </w:lvl>
  </w:abstractNum>
  <w:abstractNum w:abstractNumId="3" w15:restartNumberingAfterBreak="0">
    <w:nsid w:val="59513491"/>
    <w:multiLevelType w:val="hybridMultilevel"/>
    <w:tmpl w:val="F58CC296"/>
    <w:lvl w:ilvl="0" w:tplc="040C0003">
      <w:start w:val="1"/>
      <w:numFmt w:val="bullet"/>
      <w:lvlText w:val="o"/>
      <w:lvlJc w:val="left"/>
      <w:pPr>
        <w:ind w:left="1434" w:hanging="360"/>
      </w:pPr>
      <w:rPr>
        <w:rFonts w:hint="default" w:ascii="Courier New" w:hAnsi="Courier New" w:cs="Courier New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hint="default" w:ascii="Wingdings" w:hAnsi="Wingdings"/>
      </w:rPr>
    </w:lvl>
  </w:abstractNum>
  <w:abstractNum w:abstractNumId="4" w15:restartNumberingAfterBreak="0">
    <w:nsid w:val="64554C40"/>
    <w:multiLevelType w:val="hybridMultilevel"/>
    <w:tmpl w:val="AE94E2CC"/>
    <w:lvl w:ilvl="0" w:tplc="580AE7EA">
      <w:numFmt w:val="bullet"/>
      <w:lvlText w:val=""/>
      <w:lvlJc w:val="left"/>
      <w:pPr>
        <w:ind w:left="1074" w:hanging="360"/>
      </w:pPr>
      <w:rPr>
        <w:rFonts w:hint="default" w:ascii="Wingdings" w:hAnsi="Wingdings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hint="default" w:ascii="Wingdings" w:hAnsi="Wingdings"/>
      </w:rPr>
    </w:lvl>
  </w:abstractNum>
  <w:abstractNum w:abstractNumId="5" w15:restartNumberingAfterBreak="0">
    <w:nsid w:val="77DC132C"/>
    <w:multiLevelType w:val="hybridMultilevel"/>
    <w:tmpl w:val="39C22A4C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F140505"/>
    <w:multiLevelType w:val="hybridMultilevel"/>
    <w:tmpl w:val="975C48C4"/>
    <w:lvl w:ilvl="0" w:tplc="040C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7" w15:restartNumberingAfterBreak="0">
    <w:nsid w:val="7F181F5D"/>
    <w:multiLevelType w:val="hybridMultilevel"/>
    <w:tmpl w:val="EEF8638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064913057">
    <w:abstractNumId w:val="0"/>
  </w:num>
  <w:num w:numId="2" w16cid:durableId="666175238">
    <w:abstractNumId w:val="3"/>
  </w:num>
  <w:num w:numId="3" w16cid:durableId="1960647339">
    <w:abstractNumId w:val="4"/>
  </w:num>
  <w:num w:numId="4" w16cid:durableId="1092239292">
    <w:abstractNumId w:val="2"/>
  </w:num>
  <w:num w:numId="5" w16cid:durableId="1690909335">
    <w:abstractNumId w:val="1"/>
  </w:num>
  <w:num w:numId="6" w16cid:durableId="1874607290">
    <w:abstractNumId w:val="7"/>
  </w:num>
  <w:num w:numId="7" w16cid:durableId="384987867">
    <w:abstractNumId w:val="6"/>
  </w:num>
  <w:num w:numId="8" w16cid:durableId="1154839470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6B8"/>
    <w:rsid w:val="000039E4"/>
    <w:rsid w:val="00040157"/>
    <w:rsid w:val="0004028F"/>
    <w:rsid w:val="0004308D"/>
    <w:rsid w:val="000477C7"/>
    <w:rsid w:val="00070647"/>
    <w:rsid w:val="00070884"/>
    <w:rsid w:val="0007345A"/>
    <w:rsid w:val="00082D6A"/>
    <w:rsid w:val="000846EA"/>
    <w:rsid w:val="00090218"/>
    <w:rsid w:val="00095016"/>
    <w:rsid w:val="000F2838"/>
    <w:rsid w:val="00102A4B"/>
    <w:rsid w:val="00102FF7"/>
    <w:rsid w:val="001035E2"/>
    <w:rsid w:val="001164FE"/>
    <w:rsid w:val="00120530"/>
    <w:rsid w:val="00122814"/>
    <w:rsid w:val="0015202D"/>
    <w:rsid w:val="00173126"/>
    <w:rsid w:val="001B67E8"/>
    <w:rsid w:val="001C0C71"/>
    <w:rsid w:val="001C37CC"/>
    <w:rsid w:val="00270DD5"/>
    <w:rsid w:val="002755EA"/>
    <w:rsid w:val="00280F88"/>
    <w:rsid w:val="002B4F51"/>
    <w:rsid w:val="002C238A"/>
    <w:rsid w:val="002E5A83"/>
    <w:rsid w:val="002F49DC"/>
    <w:rsid w:val="003039B2"/>
    <w:rsid w:val="00344304"/>
    <w:rsid w:val="00344E98"/>
    <w:rsid w:val="00350A39"/>
    <w:rsid w:val="00371BCF"/>
    <w:rsid w:val="003723D0"/>
    <w:rsid w:val="0037505A"/>
    <w:rsid w:val="00387708"/>
    <w:rsid w:val="0039564B"/>
    <w:rsid w:val="003A5D49"/>
    <w:rsid w:val="003C1D63"/>
    <w:rsid w:val="003D0855"/>
    <w:rsid w:val="003F49B7"/>
    <w:rsid w:val="00420BC2"/>
    <w:rsid w:val="00435343"/>
    <w:rsid w:val="00442D56"/>
    <w:rsid w:val="00450945"/>
    <w:rsid w:val="00454FD8"/>
    <w:rsid w:val="0045502F"/>
    <w:rsid w:val="00461690"/>
    <w:rsid w:val="00463D22"/>
    <w:rsid w:val="00470C35"/>
    <w:rsid w:val="004810D0"/>
    <w:rsid w:val="004810F9"/>
    <w:rsid w:val="00481D00"/>
    <w:rsid w:val="00483A22"/>
    <w:rsid w:val="004A79EC"/>
    <w:rsid w:val="004B38A4"/>
    <w:rsid w:val="004C732F"/>
    <w:rsid w:val="004E2A8D"/>
    <w:rsid w:val="004E696E"/>
    <w:rsid w:val="005070F0"/>
    <w:rsid w:val="00507D47"/>
    <w:rsid w:val="00534045"/>
    <w:rsid w:val="00562BFF"/>
    <w:rsid w:val="00585BBC"/>
    <w:rsid w:val="005B5C0B"/>
    <w:rsid w:val="005D1601"/>
    <w:rsid w:val="005E7D30"/>
    <w:rsid w:val="006242E8"/>
    <w:rsid w:val="00627776"/>
    <w:rsid w:val="0063596A"/>
    <w:rsid w:val="00642CF4"/>
    <w:rsid w:val="00675602"/>
    <w:rsid w:val="00687565"/>
    <w:rsid w:val="00695E5C"/>
    <w:rsid w:val="006A42D6"/>
    <w:rsid w:val="006B1CD7"/>
    <w:rsid w:val="006D1418"/>
    <w:rsid w:val="00703758"/>
    <w:rsid w:val="00704F48"/>
    <w:rsid w:val="00710232"/>
    <w:rsid w:val="00726434"/>
    <w:rsid w:val="00731CDD"/>
    <w:rsid w:val="007453B2"/>
    <w:rsid w:val="007672CA"/>
    <w:rsid w:val="00772C09"/>
    <w:rsid w:val="00776EE5"/>
    <w:rsid w:val="007832E2"/>
    <w:rsid w:val="00784D59"/>
    <w:rsid w:val="007D300E"/>
    <w:rsid w:val="007E2381"/>
    <w:rsid w:val="007E4C8E"/>
    <w:rsid w:val="007F1EA5"/>
    <w:rsid w:val="00844B46"/>
    <w:rsid w:val="00851D95"/>
    <w:rsid w:val="00851E1F"/>
    <w:rsid w:val="00885493"/>
    <w:rsid w:val="00885696"/>
    <w:rsid w:val="00897896"/>
    <w:rsid w:val="008A66C1"/>
    <w:rsid w:val="008A6A49"/>
    <w:rsid w:val="008F6BF4"/>
    <w:rsid w:val="009065C8"/>
    <w:rsid w:val="00917B49"/>
    <w:rsid w:val="0093343C"/>
    <w:rsid w:val="00941F61"/>
    <w:rsid w:val="00944695"/>
    <w:rsid w:val="0095387E"/>
    <w:rsid w:val="0095402F"/>
    <w:rsid w:val="00972CC7"/>
    <w:rsid w:val="00996BCF"/>
    <w:rsid w:val="009A0718"/>
    <w:rsid w:val="009B1288"/>
    <w:rsid w:val="009B5F9D"/>
    <w:rsid w:val="00A0551B"/>
    <w:rsid w:val="00A329A6"/>
    <w:rsid w:val="00A745AF"/>
    <w:rsid w:val="00A92401"/>
    <w:rsid w:val="00AA6C44"/>
    <w:rsid w:val="00AE319D"/>
    <w:rsid w:val="00AE6523"/>
    <w:rsid w:val="00B04522"/>
    <w:rsid w:val="00B251CD"/>
    <w:rsid w:val="00B27251"/>
    <w:rsid w:val="00B3201C"/>
    <w:rsid w:val="00B45D39"/>
    <w:rsid w:val="00B528A4"/>
    <w:rsid w:val="00B723B7"/>
    <w:rsid w:val="00BA606C"/>
    <w:rsid w:val="00BB080D"/>
    <w:rsid w:val="00BB0A0B"/>
    <w:rsid w:val="00BB48A3"/>
    <w:rsid w:val="00BF1B5B"/>
    <w:rsid w:val="00BF4428"/>
    <w:rsid w:val="00C15CBA"/>
    <w:rsid w:val="00C42506"/>
    <w:rsid w:val="00C7660F"/>
    <w:rsid w:val="00C848E7"/>
    <w:rsid w:val="00C97F6F"/>
    <w:rsid w:val="00CA7BED"/>
    <w:rsid w:val="00CD3E22"/>
    <w:rsid w:val="00CD7CA5"/>
    <w:rsid w:val="00CE4D8B"/>
    <w:rsid w:val="00CE6006"/>
    <w:rsid w:val="00D0314B"/>
    <w:rsid w:val="00D25058"/>
    <w:rsid w:val="00D252C5"/>
    <w:rsid w:val="00D61C3D"/>
    <w:rsid w:val="00D622D5"/>
    <w:rsid w:val="00D71D6B"/>
    <w:rsid w:val="00D821AE"/>
    <w:rsid w:val="00D9200B"/>
    <w:rsid w:val="00DA1282"/>
    <w:rsid w:val="00DA1773"/>
    <w:rsid w:val="00DC651F"/>
    <w:rsid w:val="00DC7236"/>
    <w:rsid w:val="00DE419B"/>
    <w:rsid w:val="00E13249"/>
    <w:rsid w:val="00E24D3D"/>
    <w:rsid w:val="00E24E38"/>
    <w:rsid w:val="00E359B4"/>
    <w:rsid w:val="00E516B8"/>
    <w:rsid w:val="00E6507B"/>
    <w:rsid w:val="00E758DA"/>
    <w:rsid w:val="00E949EB"/>
    <w:rsid w:val="00EA1B16"/>
    <w:rsid w:val="00ED5FF1"/>
    <w:rsid w:val="00F171BD"/>
    <w:rsid w:val="00F241C7"/>
    <w:rsid w:val="00F3773D"/>
    <w:rsid w:val="00F44487"/>
    <w:rsid w:val="00F5448D"/>
    <w:rsid w:val="00F54BC5"/>
    <w:rsid w:val="00F63992"/>
    <w:rsid w:val="00F72356"/>
    <w:rsid w:val="00F738A1"/>
    <w:rsid w:val="00F94E5E"/>
    <w:rsid w:val="00F97207"/>
    <w:rsid w:val="00FC1159"/>
    <w:rsid w:val="00FC472D"/>
    <w:rsid w:val="00FC48AF"/>
    <w:rsid w:val="00FD231E"/>
    <w:rsid w:val="00FF4AD3"/>
    <w:rsid w:val="68FA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4F6CB2"/>
  <w15:chartTrackingRefBased/>
  <w15:docId w15:val="{59266E4A-2A70-4AD8-BE70-ED18C9B9302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16B8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516B8"/>
  </w:style>
  <w:style w:type="paragraph" w:styleId="Footer">
    <w:name w:val="footer"/>
    <w:basedOn w:val="Normal"/>
    <w:link w:val="FooterChar"/>
    <w:uiPriority w:val="99"/>
    <w:unhideWhenUsed/>
    <w:rsid w:val="00E516B8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516B8"/>
  </w:style>
  <w:style w:type="paragraph" w:styleId="ListParagraph">
    <w:name w:val="List Paragraph"/>
    <w:basedOn w:val="Normal"/>
    <w:uiPriority w:val="34"/>
    <w:qFormat/>
    <w:rsid w:val="009065C8"/>
    <w:pPr>
      <w:ind w:left="720"/>
      <w:contextualSpacing/>
    </w:pPr>
  </w:style>
  <w:style w:type="table" w:styleId="TableGrid">
    <w:name w:val="Table Grid"/>
    <w:basedOn w:val="TableNormal"/>
    <w:uiPriority w:val="39"/>
    <w:rsid w:val="0043534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264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6434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7264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643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26434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rsid w:val="00DA177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A8F6B7583F2C46A1A00347A90A7DBB" ma:contentTypeVersion="12" ma:contentTypeDescription="Crée un document." ma:contentTypeScope="" ma:versionID="8fe09b1e97be7c22b2d479f7ba30dbf9">
  <xsd:schema xmlns:xsd="http://www.w3.org/2001/XMLSchema" xmlns:xs="http://www.w3.org/2001/XMLSchema" xmlns:p="http://schemas.microsoft.com/office/2006/metadata/properties" xmlns:ns2="31d96712-54f9-46f1-b034-8bad26491ecd" xmlns:ns3="b30c4335-99fc-4573-9fd3-42a83367a6a8" targetNamespace="http://schemas.microsoft.com/office/2006/metadata/properties" ma:root="true" ma:fieldsID="b27d0c2a300984b4d69d63eade8fc955" ns2:_="" ns3:_="">
    <xsd:import namespace="31d96712-54f9-46f1-b034-8bad26491ecd"/>
    <xsd:import namespace="b30c4335-99fc-4573-9fd3-42a83367a6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d96712-54f9-46f1-b034-8bad26491e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d2ff5bf6-a680-46c4-b227-ac2ce0072b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c4335-99fc-4573-9fd3-42a83367a6a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554a4b2-7a12-4289-a695-b4917a4a43a5}" ma:internalName="TaxCatchAll" ma:showField="CatchAllData" ma:web="b30c4335-99fc-4573-9fd3-42a83367a6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d96712-54f9-46f1-b034-8bad26491ecd">
      <Terms xmlns="http://schemas.microsoft.com/office/infopath/2007/PartnerControls"/>
    </lcf76f155ced4ddcb4097134ff3c332f>
    <TaxCatchAll xmlns="b30c4335-99fc-4573-9fd3-42a83367a6a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644094-DB95-499D-B154-96C1B8B40B86}"/>
</file>

<file path=customXml/itemProps2.xml><?xml version="1.0" encoding="utf-8"?>
<ds:datastoreItem xmlns:ds="http://schemas.openxmlformats.org/officeDocument/2006/customXml" ds:itemID="{8454C595-E140-454B-BA3C-D22A5A51F552}">
  <ds:schemaRefs>
    <ds:schemaRef ds:uri="http://schemas.microsoft.com/office/2006/metadata/properties"/>
    <ds:schemaRef ds:uri="http://schemas.microsoft.com/office/infopath/2007/PartnerControls"/>
    <ds:schemaRef ds:uri="b38f9760-0f42-40fa-b857-2259e5d626b6"/>
    <ds:schemaRef ds:uri="0e712c10-12ca-469e-9ea9-4e3e724945d1"/>
  </ds:schemaRefs>
</ds:datastoreItem>
</file>

<file path=customXml/itemProps3.xml><?xml version="1.0" encoding="utf-8"?>
<ds:datastoreItem xmlns:ds="http://schemas.openxmlformats.org/officeDocument/2006/customXml" ds:itemID="{8A7C367B-99DC-4574-9A19-6FCD1972453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GOUBE</dc:creator>
  <cp:keywords/>
  <dc:description/>
  <cp:lastModifiedBy>Thomas MEYNIER</cp:lastModifiedBy>
  <cp:revision>140</cp:revision>
  <cp:lastPrinted>2022-11-24T12:12:00Z</cp:lastPrinted>
  <dcterms:created xsi:type="dcterms:W3CDTF">2021-02-19T19:31:00Z</dcterms:created>
  <dcterms:modified xsi:type="dcterms:W3CDTF">2024-09-10T07:43:31Z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0x0101003DA8F6B7583F2C46A1A00347A90A7DBB</vt:lpwstr>
  </property>
  <property fmtid="{D5CDD505-2E9C-101B-9397-08002B2CF9AE}" pid="3" name="MediaServiceImageTags">
    <vt:lpwstr/>
  </property>
</Properties>
</file>